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7D" w:rsidRPr="007A4E92" w:rsidRDefault="00E01A66" w:rsidP="0075177D">
      <w:pPr>
        <w:pStyle w:val="Heading3"/>
        <w:pBdr>
          <w:bottom w:val="single" w:sz="4" w:space="1" w:color="auto"/>
        </w:pBdr>
        <w:spacing w:before="0" w:after="0"/>
        <w:rPr>
          <w:rFonts w:asciiTheme="minorHAnsi" w:hAnsiTheme="minorHAnsi"/>
          <w:b w:val="0"/>
          <w:bCs w:val="0"/>
        </w:rPr>
      </w:pPr>
      <w:r>
        <w:rPr>
          <w:rFonts w:asciiTheme="minorHAnsi" w:hAnsiTheme="minorHAnsi" w:cs="HelveticaNeue-Bold"/>
          <w:bCs w:val="0"/>
        </w:rPr>
        <w:t>BRUKSANVISNING</w:t>
      </w:r>
      <w:r w:rsidR="00F27CE8">
        <w:rPr>
          <w:rFonts w:asciiTheme="minorHAnsi" w:hAnsiTheme="minorHAnsi" w:cs="HelveticaNeue-Bold"/>
          <w:bCs w:val="0"/>
        </w:rPr>
        <w:tab/>
      </w:r>
      <w:r w:rsidR="0075177D" w:rsidRPr="007A4E92">
        <w:rPr>
          <w:rFonts w:asciiTheme="minorHAnsi" w:hAnsiTheme="minorHAnsi" w:cs="HelveticaNeue-Bold"/>
          <w:bCs w:val="0"/>
        </w:rPr>
        <w:tab/>
      </w:r>
      <w:r w:rsidR="0075177D" w:rsidRPr="007A4E92">
        <w:rPr>
          <w:rFonts w:asciiTheme="minorHAnsi" w:hAnsiTheme="minorHAnsi" w:cs="HelveticaNeue-Bold"/>
          <w:bCs w:val="0"/>
        </w:rPr>
        <w:tab/>
      </w:r>
      <w:r w:rsidR="0075177D" w:rsidRPr="007A4E92">
        <w:rPr>
          <w:rFonts w:asciiTheme="minorHAnsi" w:hAnsiTheme="minorHAnsi" w:cs="HelveticaNeue-Bold"/>
          <w:bCs w:val="0"/>
        </w:rPr>
        <w:tab/>
      </w:r>
      <w:r w:rsidR="0075177D" w:rsidRPr="007A4E92">
        <w:rPr>
          <w:rFonts w:asciiTheme="minorHAnsi" w:hAnsiTheme="minorHAnsi" w:cs="HelveticaNeue-Bold"/>
          <w:bCs w:val="0"/>
        </w:rPr>
        <w:tab/>
        <w:t xml:space="preserve">                </w:t>
      </w:r>
      <w:r w:rsidR="00B0027C" w:rsidRPr="007A4E92">
        <w:rPr>
          <w:rFonts w:asciiTheme="minorHAnsi" w:hAnsiTheme="minorHAnsi" w:cs="HelveticaNeue-Bold"/>
          <w:bCs w:val="0"/>
        </w:rPr>
        <w:t xml:space="preserve">  </w:t>
      </w:r>
    </w:p>
    <w:p w:rsidR="0075177D" w:rsidRPr="007A4E92" w:rsidRDefault="0075177D" w:rsidP="0075177D">
      <w:pPr>
        <w:pStyle w:val="Heading3"/>
        <w:spacing w:before="0" w:after="0"/>
        <w:rPr>
          <w:rFonts w:asciiTheme="minorHAnsi" w:hAnsiTheme="minorHAnsi"/>
        </w:rPr>
      </w:pPr>
    </w:p>
    <w:p w:rsidR="0075177D" w:rsidRPr="007A4E92" w:rsidRDefault="00E0490E" w:rsidP="0075177D">
      <w:pPr>
        <w:pStyle w:val="Heading3"/>
        <w:spacing w:before="0" w:after="0"/>
        <w:rPr>
          <w:rFonts w:asciiTheme="minorHAnsi" w:hAnsiTheme="minorHAnsi"/>
          <w:b w:val="0"/>
          <w:bCs w:val="0"/>
          <w:noProof/>
        </w:rPr>
      </w:pPr>
      <w:r>
        <w:rPr>
          <w:rFonts w:asciiTheme="minorHAnsi" w:hAnsiTheme="minorHAnsi" w:cs="Syntax-Bold"/>
          <w:bCs w:val="0"/>
        </w:rPr>
        <w:t>ESTRADURIN</w:t>
      </w:r>
      <w:r w:rsidR="0075177D" w:rsidRPr="007A4E92">
        <w:rPr>
          <w:rFonts w:asciiTheme="minorHAnsi" w:hAnsiTheme="minorHAnsi"/>
          <w:vertAlign w:val="superscript"/>
        </w:rPr>
        <w:t>®</w:t>
      </w:r>
      <w:r w:rsidR="0075177D" w:rsidRPr="007A4E9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80</w:t>
      </w:r>
      <w:r w:rsidR="0075177D" w:rsidRPr="007A4E92">
        <w:rPr>
          <w:rFonts w:asciiTheme="minorHAnsi" w:hAnsiTheme="minorHAnsi"/>
        </w:rPr>
        <w:t xml:space="preserve"> mg </w:t>
      </w:r>
      <w:r w:rsidR="0075177D" w:rsidRPr="007A4E92">
        <w:rPr>
          <w:rFonts w:asciiTheme="minorHAnsi" w:hAnsiTheme="minorHAnsi"/>
          <w:b w:val="0"/>
          <w:bCs w:val="0"/>
          <w:noProof/>
        </w:rPr>
        <w:t xml:space="preserve"> </w:t>
      </w:r>
    </w:p>
    <w:p w:rsidR="0075177D" w:rsidRPr="007A4E92" w:rsidRDefault="00E0490E" w:rsidP="0075177D">
      <w:pPr>
        <w:pStyle w:val="Heading3"/>
        <w:spacing w:before="0" w:after="0"/>
        <w:rPr>
          <w:rFonts w:asciiTheme="minorHAnsi" w:hAnsiTheme="minorHAnsi"/>
        </w:rPr>
      </w:pPr>
      <w:r>
        <w:rPr>
          <w:rFonts w:asciiTheme="minorHAnsi" w:hAnsiTheme="minorHAnsi"/>
          <w:b w:val="0"/>
          <w:bCs w:val="0"/>
          <w:noProof/>
        </w:rPr>
        <w:t xml:space="preserve">Pulver och väska till injektionsvätska, </w:t>
      </w:r>
      <w:proofErr w:type="spellStart"/>
      <w:r w:rsidR="0075177D" w:rsidRPr="007A4E92">
        <w:rPr>
          <w:rFonts w:asciiTheme="minorHAnsi" w:hAnsiTheme="minorHAnsi" w:cs="Syntax-Bold"/>
          <w:b w:val="0"/>
          <w:bCs w:val="0"/>
        </w:rPr>
        <w:t>lösning</w:t>
      </w:r>
      <w:proofErr w:type="spellEnd"/>
      <w:r w:rsidR="0075177D" w:rsidRPr="007A4E92">
        <w:rPr>
          <w:rFonts w:asciiTheme="minorHAnsi" w:hAnsiTheme="minorHAnsi"/>
          <w:b w:val="0"/>
        </w:rPr>
        <w:t xml:space="preserve"> </w:t>
      </w:r>
    </w:p>
    <w:p w:rsidR="0075177D" w:rsidRPr="00E0490E" w:rsidRDefault="00E0490E" w:rsidP="0075177D">
      <w:pPr>
        <w:pBdr>
          <w:bottom w:val="single" w:sz="4" w:space="1" w:color="auto"/>
        </w:pBdr>
        <w:spacing w:after="0" w:line="240" w:lineRule="auto"/>
        <w:rPr>
          <w:rFonts w:cs="HelveticaNeue-Light"/>
        </w:rPr>
      </w:pPr>
      <w:proofErr w:type="spellStart"/>
      <w:r w:rsidRPr="00E0490E">
        <w:rPr>
          <w:rFonts w:cs="HelveticaNeue-Light"/>
        </w:rPr>
        <w:t>polyestradiolfosfat</w:t>
      </w:r>
      <w:proofErr w:type="spellEnd"/>
    </w:p>
    <w:p w:rsidR="00E0490E" w:rsidRPr="007A4E92" w:rsidRDefault="00E0490E" w:rsidP="0075177D">
      <w:pPr>
        <w:pBdr>
          <w:bottom w:val="single" w:sz="4" w:space="1" w:color="auto"/>
        </w:pBdr>
        <w:spacing w:after="0" w:line="240" w:lineRule="auto"/>
        <w:rPr>
          <w:rFonts w:cs="Arial"/>
        </w:rPr>
      </w:pPr>
    </w:p>
    <w:p w:rsidR="00907FBC" w:rsidRDefault="00907FBC" w:rsidP="00907FBC">
      <w:pPr>
        <w:autoSpaceDE w:val="0"/>
        <w:autoSpaceDN w:val="0"/>
        <w:adjustRightInd w:val="0"/>
        <w:spacing w:after="0" w:line="240" w:lineRule="auto"/>
        <w:rPr>
          <w:rFonts w:cs="HelveticaNeue-BoldCond"/>
          <w:b/>
          <w:bCs/>
        </w:rPr>
      </w:pPr>
    </w:p>
    <w:p w:rsidR="00421EE0" w:rsidRDefault="00421EE0" w:rsidP="00E0490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</w:p>
    <w:p w:rsidR="00E0490E" w:rsidRP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  <w:r w:rsidRPr="00E0490E">
        <w:rPr>
          <w:rFonts w:cs="HelveticaNeue-Bold"/>
          <w:b/>
          <w:bCs/>
        </w:rPr>
        <w:t>LÄS NOGA IGENOM BRUKSANVISNING FÖRE ADMINISTRERING</w:t>
      </w:r>
      <w:r>
        <w:rPr>
          <w:rFonts w:cs="HelveticaNeue-Bold"/>
          <w:b/>
          <w:bCs/>
        </w:rPr>
        <w:t xml:space="preserve"> </w:t>
      </w:r>
      <w:r w:rsidRPr="00E0490E">
        <w:rPr>
          <w:rFonts w:cs="HelveticaNeue-Bold"/>
          <w:b/>
          <w:bCs/>
        </w:rPr>
        <w:t>AV ESTRADURIN</w:t>
      </w:r>
    </w:p>
    <w:p w:rsid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</w:p>
    <w:p w:rsidR="00E0490E" w:rsidRP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  <w:r w:rsidRPr="00E0490E">
        <w:rPr>
          <w:rFonts w:cs="HelveticaNeue-Bold"/>
          <w:b/>
          <w:bCs/>
        </w:rPr>
        <w:t>Deklaration</w:t>
      </w:r>
    </w:p>
    <w:p w:rsidR="00E0490E" w:rsidRP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proofErr w:type="spellStart"/>
      <w:r w:rsidRPr="00E0490E">
        <w:rPr>
          <w:rFonts w:cs="HelveticaNeue-LightItalic"/>
          <w:i/>
          <w:iCs/>
        </w:rPr>
        <w:t>Verksamma</w:t>
      </w:r>
      <w:proofErr w:type="spellEnd"/>
      <w:r w:rsidRPr="00E0490E">
        <w:rPr>
          <w:rFonts w:cs="HelveticaNeue-LightItalic"/>
          <w:i/>
          <w:iCs/>
        </w:rPr>
        <w:t xml:space="preserve"> </w:t>
      </w:r>
      <w:proofErr w:type="spellStart"/>
      <w:r w:rsidRPr="00E0490E">
        <w:rPr>
          <w:rFonts w:cs="HelveticaNeue-LightItalic"/>
          <w:i/>
          <w:iCs/>
        </w:rPr>
        <w:t>ämnen</w:t>
      </w:r>
      <w:proofErr w:type="spellEnd"/>
      <w:r w:rsidRPr="00E0490E">
        <w:rPr>
          <w:rFonts w:cs="HelveticaNeue-LightItalic"/>
          <w:i/>
          <w:iCs/>
        </w:rPr>
        <w:t xml:space="preserve">: </w:t>
      </w:r>
      <w:r>
        <w:rPr>
          <w:rFonts w:cs="HelveticaNeue-LightItalic"/>
          <w:i/>
          <w:iCs/>
        </w:rPr>
        <w:tab/>
      </w:r>
      <w:proofErr w:type="spellStart"/>
      <w:r w:rsidR="00E21D96">
        <w:rPr>
          <w:rFonts w:cs="HelveticaNeue-Light"/>
        </w:rPr>
        <w:t>P</w:t>
      </w:r>
      <w:r w:rsidRPr="00E0490E">
        <w:rPr>
          <w:rFonts w:cs="HelveticaNeue-Light"/>
        </w:rPr>
        <w:t>olyestradiolfosfat</w:t>
      </w:r>
      <w:proofErr w:type="spellEnd"/>
      <w:r w:rsidRPr="00E0490E">
        <w:rPr>
          <w:rFonts w:cs="HelveticaNeue-Light"/>
        </w:rPr>
        <w:t xml:space="preserve"> 80 mg </w:t>
      </w:r>
      <w:proofErr w:type="spellStart"/>
      <w:r w:rsidRPr="00E0490E">
        <w:rPr>
          <w:rFonts w:cs="HelveticaNeue-Light"/>
        </w:rPr>
        <w:t>och</w:t>
      </w:r>
      <w:proofErr w:type="spellEnd"/>
      <w:r w:rsidRPr="00E0490E">
        <w:rPr>
          <w:rFonts w:cs="HelveticaNeue-Light"/>
        </w:rPr>
        <w:t xml:space="preserve"> </w:t>
      </w:r>
      <w:proofErr w:type="spellStart"/>
      <w:proofErr w:type="gramStart"/>
      <w:r w:rsidRPr="00E0490E">
        <w:rPr>
          <w:rFonts w:cs="HelveticaNeue-Light"/>
        </w:rPr>
        <w:t>mepivakainhydroklorid</w:t>
      </w:r>
      <w:proofErr w:type="spellEnd"/>
      <w:r>
        <w:rPr>
          <w:rFonts w:cs="HelveticaNeue-Light"/>
        </w:rPr>
        <w:t xml:space="preserve">  </w:t>
      </w:r>
      <w:r w:rsidRPr="00E0490E">
        <w:rPr>
          <w:rFonts w:cs="HelveticaNeue-Light"/>
        </w:rPr>
        <w:t>5</w:t>
      </w:r>
      <w:proofErr w:type="gramEnd"/>
      <w:r w:rsidRPr="00E0490E">
        <w:rPr>
          <w:rFonts w:cs="HelveticaNeue-Light"/>
        </w:rPr>
        <w:t xml:space="preserve"> mg.</w:t>
      </w:r>
    </w:p>
    <w:p w:rsidR="00E0490E" w:rsidRP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proofErr w:type="spellStart"/>
      <w:r w:rsidRPr="00E0490E">
        <w:rPr>
          <w:rFonts w:cs="HelveticaNeue-LightItalic"/>
          <w:i/>
          <w:iCs/>
        </w:rPr>
        <w:t>Hjälpämnen</w:t>
      </w:r>
      <w:proofErr w:type="spellEnd"/>
      <w:r w:rsidRPr="00E0490E">
        <w:rPr>
          <w:rFonts w:cs="HelveticaNeue-LightItalic"/>
          <w:i/>
          <w:iCs/>
        </w:rPr>
        <w:t>:</w:t>
      </w:r>
      <w:r>
        <w:rPr>
          <w:rFonts w:cs="HelveticaNeue-LightItalic"/>
          <w:i/>
          <w:iCs/>
        </w:rPr>
        <w:tab/>
      </w:r>
      <w:r>
        <w:rPr>
          <w:rFonts w:cs="HelveticaNeue-LightItalic"/>
          <w:i/>
          <w:iCs/>
        </w:rPr>
        <w:tab/>
      </w:r>
      <w:r w:rsidRPr="00E0490E">
        <w:rPr>
          <w:rFonts w:cs="HelveticaNeue-LightItalic"/>
          <w:i/>
          <w:iCs/>
        </w:rPr>
        <w:t xml:space="preserve"> </w:t>
      </w:r>
      <w:r w:rsidRPr="00E0490E">
        <w:rPr>
          <w:rFonts w:cs="HelveticaNeue-Light"/>
        </w:rPr>
        <w:t xml:space="preserve">I. Nikotinamid, </w:t>
      </w:r>
      <w:proofErr w:type="spellStart"/>
      <w:r w:rsidRPr="00E0490E">
        <w:rPr>
          <w:rFonts w:cs="HelveticaNeue-Light"/>
        </w:rPr>
        <w:t>dinatriumfosfatdihydrat</w:t>
      </w:r>
      <w:proofErr w:type="spellEnd"/>
      <w:r w:rsidRPr="00E0490E">
        <w:rPr>
          <w:rFonts w:cs="HelveticaNeue-Light"/>
        </w:rPr>
        <w:t>,</w:t>
      </w:r>
      <w:r>
        <w:rPr>
          <w:rFonts w:cs="HelveticaNeue-Light"/>
        </w:rPr>
        <w:t xml:space="preserve"> </w:t>
      </w:r>
      <w:r w:rsidRPr="00E0490E">
        <w:rPr>
          <w:rFonts w:cs="HelveticaNeue-Light"/>
        </w:rPr>
        <w:t>natriumhydroxid.</w:t>
      </w:r>
    </w:p>
    <w:p w:rsidR="00E0490E" w:rsidRPr="00E0490E" w:rsidRDefault="00E0490E" w:rsidP="00E0490E">
      <w:pPr>
        <w:autoSpaceDE w:val="0"/>
        <w:autoSpaceDN w:val="0"/>
        <w:adjustRightInd w:val="0"/>
        <w:spacing w:after="0" w:line="240" w:lineRule="auto"/>
        <w:ind w:left="1304" w:firstLine="1304"/>
        <w:rPr>
          <w:rFonts w:cs="HelveticaNeue-Light"/>
        </w:rPr>
      </w:pPr>
      <w:r w:rsidRPr="00E0490E">
        <w:rPr>
          <w:rFonts w:cs="HelveticaNeue-Light"/>
        </w:rPr>
        <w:t xml:space="preserve">II. </w:t>
      </w:r>
      <w:proofErr w:type="spellStart"/>
      <w:r w:rsidRPr="00E0490E">
        <w:rPr>
          <w:rFonts w:cs="HelveticaNeue-Light"/>
        </w:rPr>
        <w:t>Vatten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för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injektionsvätskor</w:t>
      </w:r>
      <w:proofErr w:type="spellEnd"/>
      <w:r w:rsidRPr="00E0490E">
        <w:rPr>
          <w:rFonts w:cs="HelveticaNeue-Light"/>
        </w:rPr>
        <w:t>.</w:t>
      </w:r>
    </w:p>
    <w:p w:rsid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</w:p>
    <w:p w:rsidR="00E0490E" w:rsidRP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  <w:proofErr w:type="spellStart"/>
      <w:r w:rsidRPr="00E0490E">
        <w:rPr>
          <w:rFonts w:cs="HelveticaNeue-Bold"/>
          <w:b/>
          <w:bCs/>
        </w:rPr>
        <w:t>Administreringsätt</w:t>
      </w:r>
      <w:proofErr w:type="spellEnd"/>
    </w:p>
    <w:p w:rsidR="00E0490E" w:rsidRPr="00421EE0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proofErr w:type="spellStart"/>
      <w:r w:rsidRPr="00421EE0">
        <w:rPr>
          <w:rFonts w:cs="HelveticaNeue-Light"/>
        </w:rPr>
        <w:t>Estradurin</w:t>
      </w:r>
      <w:proofErr w:type="spellEnd"/>
      <w:r w:rsidRPr="00421EE0">
        <w:rPr>
          <w:rFonts w:cs="HelveticaNeue-Light"/>
        </w:rPr>
        <w:t xml:space="preserve"> </w:t>
      </w:r>
      <w:proofErr w:type="spellStart"/>
      <w:r w:rsidRPr="00421EE0">
        <w:rPr>
          <w:rFonts w:cs="HelveticaNeue-Light"/>
        </w:rPr>
        <w:t>skall</w:t>
      </w:r>
      <w:proofErr w:type="spellEnd"/>
      <w:r w:rsidRPr="00421EE0">
        <w:rPr>
          <w:rFonts w:cs="HelveticaNeue-Light"/>
        </w:rPr>
        <w:t xml:space="preserve"> </w:t>
      </w:r>
      <w:proofErr w:type="spellStart"/>
      <w:r w:rsidRPr="00421EE0">
        <w:rPr>
          <w:rFonts w:cs="HelveticaNeue-Light"/>
        </w:rPr>
        <w:t>injiceras</w:t>
      </w:r>
      <w:proofErr w:type="spellEnd"/>
      <w:r w:rsidRPr="00421EE0">
        <w:rPr>
          <w:rFonts w:cs="HelveticaNeue-Light"/>
        </w:rPr>
        <w:t xml:space="preserve"> </w:t>
      </w:r>
      <w:proofErr w:type="spellStart"/>
      <w:r w:rsidRPr="00421EE0">
        <w:rPr>
          <w:rFonts w:cs="HelveticaNeue-Light"/>
        </w:rPr>
        <w:t>djupt</w:t>
      </w:r>
      <w:proofErr w:type="spellEnd"/>
      <w:r w:rsidRPr="00421EE0">
        <w:rPr>
          <w:rFonts w:cs="HelveticaNeue-Light"/>
        </w:rPr>
        <w:t xml:space="preserve"> </w:t>
      </w:r>
      <w:proofErr w:type="spellStart"/>
      <w:r w:rsidRPr="00421EE0">
        <w:rPr>
          <w:rFonts w:cs="HelveticaNeue-Light"/>
        </w:rPr>
        <w:t>intramuskulärt</w:t>
      </w:r>
      <w:proofErr w:type="spellEnd"/>
      <w:r w:rsidRPr="00421EE0">
        <w:rPr>
          <w:rFonts w:cs="HelveticaNeue-Light"/>
        </w:rPr>
        <w:t>.</w:t>
      </w:r>
    </w:p>
    <w:p w:rsidR="00E0490E" w:rsidRPr="00421EE0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</w:p>
    <w:p w:rsidR="006504F4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  <w:proofErr w:type="spellStart"/>
      <w:r w:rsidRPr="00421EE0">
        <w:rPr>
          <w:rFonts w:cs="HelveticaNeue-Bold"/>
          <w:b/>
          <w:bCs/>
        </w:rPr>
        <w:t>Hållbarhet</w:t>
      </w:r>
      <w:proofErr w:type="spellEnd"/>
    </w:p>
    <w:p w:rsidR="00E0490E" w:rsidRPr="00421EE0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proofErr w:type="spellStart"/>
      <w:r w:rsidRPr="00421EE0">
        <w:rPr>
          <w:rFonts w:cs="HelveticaNeue-Light"/>
        </w:rPr>
        <w:t>För</w:t>
      </w:r>
      <w:proofErr w:type="spellEnd"/>
      <w:r w:rsidRPr="00421EE0">
        <w:rPr>
          <w:rFonts w:cs="HelveticaNeue-Light"/>
        </w:rPr>
        <w:t xml:space="preserve"> </w:t>
      </w:r>
      <w:proofErr w:type="spellStart"/>
      <w:r w:rsidRPr="00421EE0">
        <w:rPr>
          <w:rFonts w:cs="HelveticaNeue-Light"/>
        </w:rPr>
        <w:t>att</w:t>
      </w:r>
      <w:proofErr w:type="spellEnd"/>
      <w:r w:rsidRPr="00421EE0">
        <w:rPr>
          <w:rFonts w:cs="HelveticaNeue-Light"/>
        </w:rPr>
        <w:t xml:space="preserve"> </w:t>
      </w:r>
      <w:proofErr w:type="spellStart"/>
      <w:r w:rsidRPr="00421EE0">
        <w:rPr>
          <w:rFonts w:cs="HelveticaNeue-Light"/>
        </w:rPr>
        <w:t>undvika</w:t>
      </w:r>
      <w:proofErr w:type="spellEnd"/>
      <w:r w:rsidRPr="00421EE0">
        <w:rPr>
          <w:rFonts w:cs="HelveticaNeue-Light"/>
        </w:rPr>
        <w:t xml:space="preserve"> </w:t>
      </w:r>
      <w:proofErr w:type="spellStart"/>
      <w:r w:rsidRPr="00421EE0">
        <w:rPr>
          <w:rFonts w:cs="HelveticaNeue-Light"/>
        </w:rPr>
        <w:t>risk</w:t>
      </w:r>
      <w:proofErr w:type="spellEnd"/>
      <w:r w:rsidRPr="00421EE0">
        <w:rPr>
          <w:rFonts w:cs="HelveticaNeue-Light"/>
        </w:rPr>
        <w:t xml:space="preserve"> </w:t>
      </w:r>
      <w:proofErr w:type="spellStart"/>
      <w:r w:rsidRPr="00421EE0">
        <w:rPr>
          <w:rFonts w:cs="HelveticaNeue-Light"/>
        </w:rPr>
        <w:t>för</w:t>
      </w:r>
      <w:proofErr w:type="spellEnd"/>
      <w:r w:rsidRPr="00421EE0">
        <w:rPr>
          <w:rFonts w:cs="HelveticaNeue-Light"/>
        </w:rPr>
        <w:t xml:space="preserve"> </w:t>
      </w:r>
      <w:proofErr w:type="spellStart"/>
      <w:r w:rsidRPr="00421EE0">
        <w:rPr>
          <w:rFonts w:cs="HelveticaNeue-Light"/>
        </w:rPr>
        <w:t>mikrobiell</w:t>
      </w:r>
      <w:proofErr w:type="spellEnd"/>
      <w:r w:rsidRPr="00421EE0">
        <w:rPr>
          <w:rFonts w:cs="HelveticaNeue-Light"/>
        </w:rPr>
        <w:t xml:space="preserve"> kontamination </w:t>
      </w:r>
      <w:proofErr w:type="spellStart"/>
      <w:r w:rsidRPr="00421EE0">
        <w:rPr>
          <w:rFonts w:cs="HelveticaNeue-Light"/>
        </w:rPr>
        <w:t>skall</w:t>
      </w:r>
      <w:proofErr w:type="spellEnd"/>
      <w:r w:rsidRPr="00421EE0">
        <w:rPr>
          <w:rFonts w:cs="HelveticaNeue-Light"/>
        </w:rPr>
        <w:t xml:space="preserve"> den </w:t>
      </w:r>
      <w:proofErr w:type="spellStart"/>
      <w:r w:rsidRPr="00421EE0">
        <w:rPr>
          <w:rFonts w:cs="HelveticaNeue-Light"/>
        </w:rPr>
        <w:t>rekonstituerade</w:t>
      </w:r>
      <w:proofErr w:type="spellEnd"/>
      <w:r w:rsidRPr="00421EE0">
        <w:rPr>
          <w:rFonts w:cs="HelveticaNeue-Light"/>
        </w:rPr>
        <w:t xml:space="preserve"> </w:t>
      </w:r>
      <w:proofErr w:type="spellStart"/>
      <w:r w:rsidRPr="00421EE0">
        <w:rPr>
          <w:rFonts w:cs="HelveticaNeue-Light"/>
        </w:rPr>
        <w:t>lösningen</w:t>
      </w:r>
      <w:proofErr w:type="spellEnd"/>
      <w:r w:rsidRPr="00421EE0">
        <w:rPr>
          <w:rFonts w:cs="HelveticaNeue-Light"/>
        </w:rPr>
        <w:t xml:space="preserve"> </w:t>
      </w:r>
      <w:proofErr w:type="spellStart"/>
      <w:r w:rsidRPr="00421EE0">
        <w:rPr>
          <w:rFonts w:cs="HelveticaNeue-Light"/>
        </w:rPr>
        <w:t>användas</w:t>
      </w:r>
      <w:proofErr w:type="spellEnd"/>
      <w:r w:rsidRPr="00421EE0">
        <w:rPr>
          <w:rFonts w:cs="HelveticaNeue-Light"/>
        </w:rPr>
        <w:t xml:space="preserve"> </w:t>
      </w:r>
      <w:proofErr w:type="spellStart"/>
      <w:r w:rsidRPr="00421EE0">
        <w:rPr>
          <w:rFonts w:cs="HelveticaNeue-Light"/>
        </w:rPr>
        <w:t>inom</w:t>
      </w:r>
      <w:proofErr w:type="spellEnd"/>
      <w:r w:rsidRPr="00421EE0">
        <w:rPr>
          <w:rFonts w:cs="HelveticaNeue-Light"/>
        </w:rPr>
        <w:t xml:space="preserve"> 12 </w:t>
      </w:r>
      <w:proofErr w:type="spellStart"/>
      <w:r w:rsidRPr="00421EE0">
        <w:rPr>
          <w:rFonts w:cs="HelveticaNeue-Light"/>
        </w:rPr>
        <w:t>timmar</w:t>
      </w:r>
      <w:proofErr w:type="spellEnd"/>
      <w:r w:rsidRPr="00421EE0">
        <w:rPr>
          <w:rFonts w:cs="HelveticaNeue-Light"/>
        </w:rPr>
        <w:t xml:space="preserve"> vid </w:t>
      </w:r>
      <w:proofErr w:type="spellStart"/>
      <w:r w:rsidRPr="00421EE0">
        <w:rPr>
          <w:rFonts w:cs="HelveticaNeue-Light"/>
        </w:rPr>
        <w:t>förvaring</w:t>
      </w:r>
      <w:proofErr w:type="spellEnd"/>
      <w:r w:rsidRPr="00421EE0">
        <w:rPr>
          <w:rFonts w:cs="HelveticaNeue-Light"/>
        </w:rPr>
        <w:t xml:space="preserve"> vid </w:t>
      </w:r>
      <w:proofErr w:type="spellStart"/>
      <w:r w:rsidRPr="00421EE0">
        <w:rPr>
          <w:rFonts w:cs="HelveticaNeue-Light"/>
        </w:rPr>
        <w:t>högst</w:t>
      </w:r>
      <w:proofErr w:type="spellEnd"/>
      <w:r w:rsidRPr="00421EE0">
        <w:rPr>
          <w:rFonts w:cs="HelveticaNeue-Light"/>
        </w:rPr>
        <w:t xml:space="preserve"> 25 °C </w:t>
      </w:r>
      <w:proofErr w:type="spellStart"/>
      <w:r w:rsidRPr="00421EE0">
        <w:rPr>
          <w:rFonts w:cs="HelveticaNeue-Light"/>
        </w:rPr>
        <w:t>och</w:t>
      </w:r>
      <w:proofErr w:type="spellEnd"/>
      <w:r w:rsidRPr="00421EE0">
        <w:rPr>
          <w:rFonts w:cs="HelveticaNeue-Light"/>
        </w:rPr>
        <w:t xml:space="preserve"> </w:t>
      </w:r>
      <w:proofErr w:type="spellStart"/>
      <w:r w:rsidRPr="00421EE0">
        <w:rPr>
          <w:rFonts w:cs="HelveticaNeue-Light"/>
        </w:rPr>
        <w:t>inom</w:t>
      </w:r>
      <w:proofErr w:type="spellEnd"/>
      <w:r w:rsidRPr="00421EE0">
        <w:rPr>
          <w:rFonts w:cs="HelveticaNeue-Light"/>
        </w:rPr>
        <w:t xml:space="preserve"> 24 </w:t>
      </w:r>
      <w:proofErr w:type="spellStart"/>
      <w:r w:rsidRPr="00421EE0">
        <w:rPr>
          <w:rFonts w:cs="HelveticaNeue-Light"/>
        </w:rPr>
        <w:t>timmar</w:t>
      </w:r>
      <w:proofErr w:type="spellEnd"/>
      <w:r w:rsidRPr="00421EE0">
        <w:rPr>
          <w:rFonts w:cs="HelveticaNeue-Light"/>
        </w:rPr>
        <w:t xml:space="preserve"> vid </w:t>
      </w:r>
      <w:proofErr w:type="spellStart"/>
      <w:r w:rsidRPr="00421EE0">
        <w:rPr>
          <w:rFonts w:cs="HelveticaNeue-Light"/>
        </w:rPr>
        <w:t>förvaring</w:t>
      </w:r>
      <w:proofErr w:type="spellEnd"/>
      <w:r w:rsidRPr="00421EE0">
        <w:rPr>
          <w:rFonts w:cs="HelveticaNeue-Light"/>
        </w:rPr>
        <w:t xml:space="preserve"> vid 2 °C-8 °C (i </w:t>
      </w:r>
      <w:proofErr w:type="spellStart"/>
      <w:r w:rsidRPr="00421EE0">
        <w:rPr>
          <w:rFonts w:cs="HelveticaNeue-Light"/>
        </w:rPr>
        <w:t>kylskåp</w:t>
      </w:r>
      <w:proofErr w:type="spellEnd"/>
      <w:r w:rsidRPr="00421EE0">
        <w:rPr>
          <w:rFonts w:cs="HelveticaNeue-Light"/>
        </w:rPr>
        <w:t>).</w:t>
      </w:r>
    </w:p>
    <w:p w:rsidR="00E0490E" w:rsidRPr="00421EE0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</w:p>
    <w:p w:rsidR="00E0490E" w:rsidRP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  <w:proofErr w:type="spellStart"/>
      <w:r w:rsidRPr="00E0490E">
        <w:rPr>
          <w:rFonts w:cs="HelveticaNeue-Bold"/>
          <w:b/>
          <w:bCs/>
        </w:rPr>
        <w:t>Förvaring</w:t>
      </w:r>
      <w:proofErr w:type="spellEnd"/>
    </w:p>
    <w:p w:rsidR="00E0490E" w:rsidRP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r w:rsidRPr="00E0490E">
        <w:rPr>
          <w:rFonts w:cs="HelveticaNeue-Light"/>
        </w:rPr>
        <w:t xml:space="preserve">Inga </w:t>
      </w:r>
      <w:proofErr w:type="spellStart"/>
      <w:r w:rsidRPr="00E0490E">
        <w:rPr>
          <w:rFonts w:cs="HelveticaNeue-Light"/>
        </w:rPr>
        <w:t>särskilda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förvaringsanvisningar</w:t>
      </w:r>
      <w:proofErr w:type="spellEnd"/>
      <w:r w:rsidRPr="00E0490E">
        <w:rPr>
          <w:rFonts w:cs="HelveticaNeue-Light"/>
        </w:rPr>
        <w:t>.</w:t>
      </w:r>
    </w:p>
    <w:p w:rsid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</w:p>
    <w:p w:rsidR="00E0490E" w:rsidRP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  <w:proofErr w:type="spellStart"/>
      <w:r w:rsidRPr="00E0490E">
        <w:rPr>
          <w:rFonts w:cs="HelveticaNeue-Bold"/>
          <w:b/>
          <w:bCs/>
        </w:rPr>
        <w:t>Anvisningar</w:t>
      </w:r>
      <w:proofErr w:type="spellEnd"/>
      <w:r w:rsidRPr="00E0490E">
        <w:rPr>
          <w:rFonts w:cs="HelveticaNeue-Bold"/>
          <w:b/>
          <w:bCs/>
        </w:rPr>
        <w:t xml:space="preserve"> </w:t>
      </w:r>
      <w:proofErr w:type="spellStart"/>
      <w:r w:rsidRPr="00E0490E">
        <w:rPr>
          <w:rFonts w:cs="HelveticaNeue-Bold"/>
          <w:b/>
          <w:bCs/>
        </w:rPr>
        <w:t>för</w:t>
      </w:r>
      <w:proofErr w:type="spellEnd"/>
      <w:r w:rsidRPr="00E0490E">
        <w:rPr>
          <w:rFonts w:cs="HelveticaNeue-Bold"/>
          <w:b/>
          <w:bCs/>
        </w:rPr>
        <w:t xml:space="preserve"> </w:t>
      </w:r>
      <w:proofErr w:type="spellStart"/>
      <w:r w:rsidRPr="00E0490E">
        <w:rPr>
          <w:rFonts w:cs="HelveticaNeue-Bold"/>
          <w:b/>
          <w:bCs/>
        </w:rPr>
        <w:t>användning</w:t>
      </w:r>
      <w:proofErr w:type="spellEnd"/>
      <w:r w:rsidRPr="00E0490E">
        <w:rPr>
          <w:rFonts w:cs="HelveticaNeue-Bold"/>
          <w:b/>
          <w:bCs/>
        </w:rPr>
        <w:t xml:space="preserve"> </w:t>
      </w:r>
      <w:proofErr w:type="spellStart"/>
      <w:r w:rsidRPr="00E0490E">
        <w:rPr>
          <w:rFonts w:cs="HelveticaNeue-Bold"/>
          <w:b/>
          <w:bCs/>
        </w:rPr>
        <w:t>och</w:t>
      </w:r>
      <w:proofErr w:type="spellEnd"/>
      <w:r w:rsidRPr="00E0490E">
        <w:rPr>
          <w:rFonts w:cs="HelveticaNeue-Bold"/>
          <w:b/>
          <w:bCs/>
        </w:rPr>
        <w:t xml:space="preserve"> </w:t>
      </w:r>
      <w:proofErr w:type="spellStart"/>
      <w:r w:rsidRPr="00E0490E">
        <w:rPr>
          <w:rFonts w:cs="HelveticaNeue-Bold"/>
          <w:b/>
          <w:bCs/>
        </w:rPr>
        <w:t>hantering</w:t>
      </w:r>
      <w:proofErr w:type="spellEnd"/>
      <w:r w:rsidRPr="00E0490E">
        <w:rPr>
          <w:rFonts w:cs="HelveticaNeue-Bold"/>
          <w:b/>
          <w:bCs/>
        </w:rPr>
        <w:t xml:space="preserve"> samt</w:t>
      </w:r>
      <w:r>
        <w:rPr>
          <w:rFonts w:cs="HelveticaNeue-Bold"/>
          <w:b/>
          <w:bCs/>
        </w:rPr>
        <w:t xml:space="preserve"> </w:t>
      </w:r>
      <w:r w:rsidRPr="00E0490E">
        <w:rPr>
          <w:rFonts w:cs="HelveticaNeue-Bold"/>
          <w:b/>
          <w:bCs/>
        </w:rPr>
        <w:t>destruktion</w:t>
      </w:r>
    </w:p>
    <w:p w:rsidR="00E0490E" w:rsidRP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proofErr w:type="spellStart"/>
      <w:r w:rsidRPr="00E0490E">
        <w:rPr>
          <w:rFonts w:cs="HelveticaNeue-Light"/>
        </w:rPr>
        <w:t>Estradurin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injektionsvätska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skall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förberedas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färdigt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omedelbart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före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användning</w:t>
      </w:r>
      <w:proofErr w:type="spellEnd"/>
      <w:r w:rsidRPr="00E0490E">
        <w:rPr>
          <w:rFonts w:cs="HelveticaNeue-Light"/>
        </w:rPr>
        <w:t xml:space="preserve">. </w:t>
      </w:r>
      <w:proofErr w:type="spellStart"/>
      <w:r w:rsidRPr="00E0490E">
        <w:rPr>
          <w:rFonts w:cs="HelveticaNeue-Light"/>
        </w:rPr>
        <w:t>Tillsätt</w:t>
      </w:r>
      <w:proofErr w:type="spellEnd"/>
      <w:r w:rsidRPr="00E0490E">
        <w:rPr>
          <w:rFonts w:cs="HelveticaNeue-Light"/>
        </w:rPr>
        <w:t xml:space="preserve"> 2 ml </w:t>
      </w:r>
      <w:proofErr w:type="spellStart"/>
      <w:r w:rsidRPr="00E0490E">
        <w:rPr>
          <w:rFonts w:cs="HelveticaNeue-Light"/>
        </w:rPr>
        <w:t>vatten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för</w:t>
      </w:r>
      <w:proofErr w:type="spellEnd"/>
      <w:r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injektionsvätskor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till</w:t>
      </w:r>
      <w:proofErr w:type="spellEnd"/>
      <w:r w:rsidRPr="00E0490E">
        <w:rPr>
          <w:rFonts w:cs="HelveticaNeue-Light"/>
        </w:rPr>
        <w:t xml:space="preserve"> fl </w:t>
      </w:r>
      <w:proofErr w:type="spellStart"/>
      <w:r w:rsidRPr="00E0490E">
        <w:rPr>
          <w:rFonts w:cs="HelveticaNeue-Light"/>
        </w:rPr>
        <w:t>askan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innehållande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pulvret</w:t>
      </w:r>
      <w:proofErr w:type="spellEnd"/>
      <w:r w:rsidRPr="00E0490E">
        <w:rPr>
          <w:rFonts w:cs="HelveticaNeue-Light"/>
        </w:rPr>
        <w:t>.</w:t>
      </w:r>
    </w:p>
    <w:p w:rsidR="00E0490E" w:rsidRP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proofErr w:type="spellStart"/>
      <w:r w:rsidRPr="00E0490E">
        <w:rPr>
          <w:rFonts w:cs="HelveticaNeue-Light"/>
        </w:rPr>
        <w:t>Skaka</w:t>
      </w:r>
      <w:proofErr w:type="spellEnd"/>
      <w:r w:rsidRPr="00E0490E">
        <w:rPr>
          <w:rFonts w:cs="HelveticaNeue-Light"/>
        </w:rPr>
        <w:t xml:space="preserve"> fl </w:t>
      </w:r>
      <w:proofErr w:type="spellStart"/>
      <w:r w:rsidRPr="00E0490E">
        <w:rPr>
          <w:rFonts w:cs="HelveticaNeue-Light"/>
        </w:rPr>
        <w:t>askan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tills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pulvret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är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upplöst</w:t>
      </w:r>
      <w:proofErr w:type="spellEnd"/>
      <w:r w:rsidRPr="00E0490E">
        <w:rPr>
          <w:rFonts w:cs="HelveticaNeue-Light"/>
        </w:rPr>
        <w:t xml:space="preserve">. </w:t>
      </w:r>
      <w:proofErr w:type="spellStart"/>
      <w:r w:rsidRPr="00E0490E">
        <w:rPr>
          <w:rFonts w:cs="HelveticaNeue-Light"/>
        </w:rPr>
        <w:t>Färdigblandad</w:t>
      </w:r>
      <w:proofErr w:type="spellEnd"/>
      <w:r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injektionslösning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är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avsedd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för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engångsanvändning</w:t>
      </w:r>
      <w:proofErr w:type="spellEnd"/>
      <w:r w:rsidRPr="00E0490E">
        <w:rPr>
          <w:rFonts w:cs="HelveticaNeue-Light"/>
        </w:rPr>
        <w:t xml:space="preserve">. </w:t>
      </w:r>
      <w:proofErr w:type="spellStart"/>
      <w:r w:rsidRPr="00E0490E">
        <w:rPr>
          <w:rFonts w:cs="HelveticaNeue-Light"/>
        </w:rPr>
        <w:t>Släng</w:t>
      </w:r>
      <w:proofErr w:type="spellEnd"/>
      <w:r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oanvänd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lösning</w:t>
      </w:r>
      <w:proofErr w:type="spellEnd"/>
      <w:r w:rsidRPr="00E0490E">
        <w:rPr>
          <w:rFonts w:cs="HelveticaNeue-Light"/>
        </w:rPr>
        <w:t>.</w:t>
      </w:r>
    </w:p>
    <w:p w:rsidR="00E01A66" w:rsidRDefault="00E01A66" w:rsidP="00E0490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</w:p>
    <w:p w:rsidR="00E0490E" w:rsidRP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proofErr w:type="spellStart"/>
      <w:r w:rsidRPr="00E0490E">
        <w:rPr>
          <w:rFonts w:cs="HelveticaNeue-Light"/>
        </w:rPr>
        <w:t>Färgen</w:t>
      </w:r>
      <w:proofErr w:type="spellEnd"/>
      <w:r w:rsidRPr="00E0490E">
        <w:rPr>
          <w:rFonts w:cs="HelveticaNeue-Light"/>
        </w:rPr>
        <w:t xml:space="preserve"> på </w:t>
      </w:r>
      <w:proofErr w:type="spellStart"/>
      <w:r w:rsidRPr="00E0490E">
        <w:rPr>
          <w:rFonts w:cs="HelveticaNeue-Light"/>
        </w:rPr>
        <w:t>injektionsvätskan</w:t>
      </w:r>
      <w:proofErr w:type="spellEnd"/>
      <w:r w:rsidRPr="00E0490E">
        <w:rPr>
          <w:rFonts w:cs="HelveticaNeue-Light"/>
        </w:rPr>
        <w:t xml:space="preserve"> kan </w:t>
      </w:r>
      <w:proofErr w:type="spellStart"/>
      <w:r w:rsidRPr="00E0490E">
        <w:rPr>
          <w:rFonts w:cs="HelveticaNeue-Light"/>
        </w:rPr>
        <w:t>vara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rödgul</w:t>
      </w:r>
      <w:proofErr w:type="spellEnd"/>
      <w:r w:rsidRPr="00E0490E">
        <w:rPr>
          <w:rFonts w:cs="HelveticaNeue-Light"/>
        </w:rPr>
        <w:t xml:space="preserve"> men </w:t>
      </w:r>
      <w:proofErr w:type="spellStart"/>
      <w:r w:rsidRPr="00E0490E">
        <w:rPr>
          <w:rFonts w:cs="HelveticaNeue-Light"/>
        </w:rPr>
        <w:t>detta</w:t>
      </w:r>
      <w:proofErr w:type="spellEnd"/>
    </w:p>
    <w:p w:rsidR="00E0490E" w:rsidRP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proofErr w:type="spellStart"/>
      <w:proofErr w:type="gramStart"/>
      <w:r w:rsidRPr="00E0490E">
        <w:rPr>
          <w:rFonts w:cs="HelveticaNeue-Light"/>
        </w:rPr>
        <w:t>påverkar</w:t>
      </w:r>
      <w:proofErr w:type="spellEnd"/>
      <w:r w:rsidRPr="00E0490E">
        <w:rPr>
          <w:rFonts w:cs="HelveticaNeue-Light"/>
        </w:rPr>
        <w:t xml:space="preserve"> </w:t>
      </w:r>
      <w:proofErr w:type="spellStart"/>
      <w:r w:rsidRPr="00E0490E">
        <w:rPr>
          <w:rFonts w:cs="HelveticaNeue-Light"/>
        </w:rPr>
        <w:t>inte</w:t>
      </w:r>
      <w:proofErr w:type="spellEnd"/>
      <w:r w:rsidRPr="00E0490E">
        <w:rPr>
          <w:rFonts w:cs="HelveticaNeue-Light"/>
        </w:rPr>
        <w:t xml:space="preserve"> effekten av </w:t>
      </w:r>
      <w:proofErr w:type="spellStart"/>
      <w:r w:rsidRPr="00E0490E">
        <w:rPr>
          <w:rFonts w:cs="HelveticaNeue-Light"/>
        </w:rPr>
        <w:t>preparatet</w:t>
      </w:r>
      <w:proofErr w:type="spellEnd"/>
      <w:r w:rsidRPr="00E0490E">
        <w:rPr>
          <w:rFonts w:cs="HelveticaNeue-Light"/>
        </w:rPr>
        <w:t>.</w:t>
      </w:r>
      <w:proofErr w:type="gramEnd"/>
    </w:p>
    <w:p w:rsid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</w:p>
    <w:p w:rsidR="00E0490E" w:rsidRPr="00E0490E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  <w:proofErr w:type="spellStart"/>
      <w:r w:rsidRPr="00E0490E">
        <w:rPr>
          <w:rFonts w:cs="HelveticaNeue-Bold"/>
          <w:b/>
          <w:bCs/>
        </w:rPr>
        <w:t>Innehavare</w:t>
      </w:r>
      <w:proofErr w:type="spellEnd"/>
      <w:r w:rsidRPr="00E0490E">
        <w:rPr>
          <w:rFonts w:cs="HelveticaNeue-Bold"/>
          <w:b/>
          <w:bCs/>
        </w:rPr>
        <w:t xml:space="preserve"> av </w:t>
      </w:r>
      <w:proofErr w:type="spellStart"/>
      <w:r w:rsidRPr="00E0490E">
        <w:rPr>
          <w:rFonts w:cs="HelveticaNeue-Bold"/>
          <w:b/>
          <w:bCs/>
        </w:rPr>
        <w:t>godkännande</w:t>
      </w:r>
      <w:proofErr w:type="spellEnd"/>
      <w:r w:rsidRPr="00E0490E">
        <w:rPr>
          <w:rFonts w:cs="HelveticaNeue-Bold"/>
          <w:b/>
          <w:bCs/>
        </w:rPr>
        <w:t xml:space="preserve"> </w:t>
      </w:r>
      <w:proofErr w:type="spellStart"/>
      <w:r w:rsidRPr="00E0490E">
        <w:rPr>
          <w:rFonts w:cs="HelveticaNeue-Bold"/>
          <w:b/>
          <w:bCs/>
        </w:rPr>
        <w:t>för</w:t>
      </w:r>
      <w:proofErr w:type="spellEnd"/>
      <w:r w:rsidRPr="00E0490E">
        <w:rPr>
          <w:rFonts w:cs="HelveticaNeue-Bold"/>
          <w:b/>
          <w:bCs/>
        </w:rPr>
        <w:t xml:space="preserve"> </w:t>
      </w:r>
      <w:proofErr w:type="spellStart"/>
      <w:r w:rsidRPr="00E0490E">
        <w:rPr>
          <w:rFonts w:cs="HelveticaNeue-Bold"/>
          <w:b/>
          <w:bCs/>
        </w:rPr>
        <w:t>försäljning</w:t>
      </w:r>
      <w:proofErr w:type="spellEnd"/>
      <w:r>
        <w:rPr>
          <w:rFonts w:cs="HelveticaNeue-Bold"/>
          <w:b/>
          <w:bCs/>
        </w:rPr>
        <w:t xml:space="preserve"> </w:t>
      </w:r>
      <w:r w:rsidRPr="00E0490E">
        <w:rPr>
          <w:rFonts w:cs="HelveticaNeue-Bold"/>
          <w:b/>
          <w:bCs/>
        </w:rPr>
        <w:t>i Sverige:</w:t>
      </w:r>
    </w:p>
    <w:p w:rsidR="00E0490E" w:rsidRPr="00421EE0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r w:rsidRPr="00421EE0">
        <w:rPr>
          <w:rFonts w:cs="HelveticaNeue-Light"/>
        </w:rPr>
        <w:t>NordMedica</w:t>
      </w:r>
      <w:ins w:id="0" w:author="Pernille Træholt" w:date="2012-06-05T10:44:00Z">
        <w:r w:rsidR="00C8246F">
          <w:rPr>
            <w:rFonts w:cs="HelveticaNeue-Light"/>
          </w:rPr>
          <w:t xml:space="preserve"> International</w:t>
        </w:r>
      </w:ins>
      <w:r w:rsidRPr="00421EE0">
        <w:rPr>
          <w:rFonts w:cs="HelveticaNeue-Light"/>
        </w:rPr>
        <w:t xml:space="preserve"> A/S</w:t>
      </w:r>
    </w:p>
    <w:p w:rsidR="00E0490E" w:rsidRPr="00421EE0" w:rsidRDefault="00D0065E" w:rsidP="00E0490E">
      <w:pPr>
        <w:spacing w:after="0" w:line="240" w:lineRule="auto"/>
        <w:rPr>
          <w:rFonts w:cs="HelveticaNeue-Light"/>
        </w:rPr>
      </w:pPr>
      <w:r>
        <w:rPr>
          <w:rFonts w:cs="HelveticaNeue-Light"/>
        </w:rPr>
        <w:t>Jægersborg Alle 164</w:t>
      </w:r>
    </w:p>
    <w:p w:rsidR="00E0490E" w:rsidRPr="00421EE0" w:rsidRDefault="00E0490E" w:rsidP="00E0490E">
      <w:pPr>
        <w:spacing w:after="0" w:line="240" w:lineRule="auto"/>
        <w:rPr>
          <w:rFonts w:cs="HelveticaNeue-Light"/>
        </w:rPr>
      </w:pPr>
      <w:r w:rsidRPr="00421EE0">
        <w:rPr>
          <w:rFonts w:cs="HelveticaNeue-Light"/>
        </w:rPr>
        <w:t>DK-</w:t>
      </w:r>
      <w:r w:rsidR="00D0065E">
        <w:rPr>
          <w:rFonts w:cs="HelveticaNeue-Light"/>
        </w:rPr>
        <w:t>2820 Gentofte</w:t>
      </w:r>
    </w:p>
    <w:p w:rsidR="00E01A66" w:rsidRPr="00421EE0" w:rsidRDefault="00E01A66" w:rsidP="00E0490E">
      <w:pPr>
        <w:spacing w:after="0" w:line="240" w:lineRule="auto"/>
        <w:rPr>
          <w:rFonts w:cs="HelveticaNeue-CondensedObl"/>
          <w:iCs/>
        </w:rPr>
      </w:pPr>
      <w:r w:rsidRPr="00421EE0">
        <w:rPr>
          <w:rFonts w:cs="HelveticaNeue-Light"/>
        </w:rPr>
        <w:t>Danmark</w:t>
      </w:r>
    </w:p>
    <w:p w:rsidR="00E01A66" w:rsidRPr="00421EE0" w:rsidRDefault="00E01A66" w:rsidP="00E0490E">
      <w:pPr>
        <w:spacing w:after="0" w:line="240" w:lineRule="auto"/>
        <w:rPr>
          <w:rFonts w:cs="HelveticaNeue-Light"/>
        </w:rPr>
      </w:pPr>
    </w:p>
    <w:p w:rsidR="00E0490E" w:rsidRPr="00421EE0" w:rsidRDefault="00E0490E" w:rsidP="00E0490E">
      <w:pPr>
        <w:spacing w:after="0" w:line="240" w:lineRule="auto"/>
        <w:rPr>
          <w:rFonts w:cs="HelveticaNeue-Light"/>
          <w:lang w:val="de-DE"/>
        </w:rPr>
      </w:pPr>
      <w:r w:rsidRPr="00421EE0">
        <w:rPr>
          <w:rFonts w:cs="HelveticaNeue-Light"/>
          <w:lang w:val="de-DE"/>
        </w:rPr>
        <w:t xml:space="preserve">Tel. </w:t>
      </w:r>
      <w:r w:rsidR="00E01A66" w:rsidRPr="00421EE0">
        <w:rPr>
          <w:rFonts w:cs="HelveticaNeue-Light"/>
          <w:lang w:val="de-DE"/>
        </w:rPr>
        <w:t>+45 3333 7633</w:t>
      </w:r>
    </w:p>
    <w:p w:rsidR="00E0490E" w:rsidRPr="00421EE0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Light"/>
          <w:lang w:val="de-DE"/>
        </w:rPr>
      </w:pPr>
      <w:r w:rsidRPr="00421EE0">
        <w:rPr>
          <w:rFonts w:cs="HelveticaNeue-Light"/>
          <w:lang w:val="de-DE"/>
        </w:rPr>
        <w:t xml:space="preserve">E-mail: </w:t>
      </w:r>
      <w:r w:rsidR="00E01A66" w:rsidRPr="00421EE0">
        <w:rPr>
          <w:rFonts w:cs="HelveticaNeue-Light"/>
          <w:lang w:val="de-DE"/>
        </w:rPr>
        <w:t>info@nordmedica.com</w:t>
      </w:r>
    </w:p>
    <w:p w:rsidR="00E0490E" w:rsidRPr="00421EE0" w:rsidRDefault="00E0490E" w:rsidP="00E0490E">
      <w:pPr>
        <w:autoSpaceDE w:val="0"/>
        <w:autoSpaceDN w:val="0"/>
        <w:adjustRightInd w:val="0"/>
        <w:spacing w:after="0" w:line="240" w:lineRule="auto"/>
        <w:rPr>
          <w:rFonts w:cs="HelveticaNeue-Light"/>
          <w:lang w:val="de-DE"/>
        </w:rPr>
      </w:pPr>
    </w:p>
    <w:p w:rsidR="00E01A66" w:rsidRPr="00C8246F" w:rsidRDefault="00E0490E" w:rsidP="00E01A66">
      <w:pPr>
        <w:autoSpaceDE w:val="0"/>
        <w:autoSpaceDN w:val="0"/>
        <w:adjustRightInd w:val="0"/>
        <w:spacing w:after="0" w:line="240" w:lineRule="auto"/>
        <w:rPr>
          <w:rFonts w:cs="HelveticaNeue-Light"/>
          <w:lang w:val="en-US"/>
        </w:rPr>
      </w:pPr>
      <w:proofErr w:type="spellStart"/>
      <w:r w:rsidRPr="00C8246F">
        <w:rPr>
          <w:rFonts w:cs="HelveticaNeue-Light"/>
          <w:lang w:val="en-US"/>
        </w:rPr>
        <w:t>Senast</w:t>
      </w:r>
      <w:proofErr w:type="spellEnd"/>
      <w:r w:rsidRPr="00C8246F">
        <w:rPr>
          <w:rFonts w:cs="HelveticaNeue-Light"/>
          <w:lang w:val="en-US"/>
        </w:rPr>
        <w:t xml:space="preserve"> </w:t>
      </w:r>
      <w:proofErr w:type="spellStart"/>
      <w:r w:rsidRPr="00C8246F">
        <w:rPr>
          <w:rFonts w:cs="HelveticaNeue-Light"/>
          <w:lang w:val="en-US"/>
        </w:rPr>
        <w:t>reviderad</w:t>
      </w:r>
      <w:proofErr w:type="spellEnd"/>
      <w:r w:rsidRPr="00C8246F">
        <w:rPr>
          <w:rFonts w:cs="HelveticaNeue-Light"/>
          <w:lang w:val="en-US"/>
        </w:rPr>
        <w:t xml:space="preserve">: </w:t>
      </w:r>
      <w:del w:id="1" w:author="Pernille Træholt" w:date="2012-06-05T10:44:00Z">
        <w:r w:rsidRPr="00C8246F" w:rsidDel="00C8246F">
          <w:rPr>
            <w:rFonts w:cs="HelveticaNeue-Light"/>
            <w:lang w:val="en-US"/>
          </w:rPr>
          <w:delText>2010</w:delText>
        </w:r>
        <w:r w:rsidR="0062301F" w:rsidRPr="00C8246F" w:rsidDel="00C8246F">
          <w:rPr>
            <w:rFonts w:cs="HelveticaNeue-Light"/>
            <w:lang w:val="en-US"/>
          </w:rPr>
          <w:delText>-03</w:delText>
        </w:r>
        <w:r w:rsidRPr="00C8246F" w:rsidDel="00C8246F">
          <w:rPr>
            <w:rFonts w:cs="HelveticaNeue-Light"/>
            <w:lang w:val="en-US"/>
          </w:rPr>
          <w:delText>-2</w:delText>
        </w:r>
        <w:r w:rsidR="0062301F" w:rsidRPr="00C8246F" w:rsidDel="00C8246F">
          <w:rPr>
            <w:rFonts w:cs="HelveticaNeue-Light"/>
            <w:lang w:val="en-US"/>
          </w:rPr>
          <w:delText>2</w:delText>
        </w:r>
      </w:del>
      <w:ins w:id="2" w:author="Pernille Træholt" w:date="2012-06-05T10:44:00Z">
        <w:r w:rsidR="00C8246F">
          <w:rPr>
            <w:rFonts w:cs="HelveticaNeue-Light"/>
            <w:lang w:val="en-US"/>
          </w:rPr>
          <w:t>2012-06-05</w:t>
        </w:r>
      </w:ins>
    </w:p>
    <w:p w:rsidR="00E01A66" w:rsidRPr="00C8246F" w:rsidRDefault="00E01A66" w:rsidP="00E01A66">
      <w:pPr>
        <w:autoSpaceDE w:val="0"/>
        <w:autoSpaceDN w:val="0"/>
        <w:adjustRightInd w:val="0"/>
        <w:spacing w:after="0" w:line="240" w:lineRule="auto"/>
        <w:rPr>
          <w:rFonts w:cs="HelveticaNeue-Light"/>
          <w:lang w:val="en-US"/>
        </w:rPr>
      </w:pPr>
    </w:p>
    <w:p w:rsidR="00E0490E" w:rsidRPr="00E01A66" w:rsidRDefault="00E0490E" w:rsidP="00E01A66">
      <w:pPr>
        <w:autoSpaceDE w:val="0"/>
        <w:autoSpaceDN w:val="0"/>
        <w:adjustRightInd w:val="0"/>
        <w:spacing w:after="0" w:line="240" w:lineRule="auto"/>
        <w:jc w:val="right"/>
        <w:rPr>
          <w:rFonts w:cs="HelveticaNeue-Light"/>
        </w:rPr>
      </w:pPr>
      <w:r w:rsidRPr="00E01A66">
        <w:rPr>
          <w:rFonts w:cs="HelveticaNeue-CondensedObl"/>
          <w:iCs/>
        </w:rPr>
        <w:t>NordMedica logo</w:t>
      </w:r>
    </w:p>
    <w:p w:rsidR="00F03361" w:rsidRDefault="00F03361" w:rsidP="00365C7E"/>
    <w:p w:rsidR="00365C7E" w:rsidRDefault="00365C7E">
      <w:r>
        <w:br w:type="page"/>
      </w:r>
    </w:p>
    <w:p w:rsidR="00365C7E" w:rsidRPr="007A4E92" w:rsidRDefault="005B07FA" w:rsidP="00365C7E">
      <w:pPr>
        <w:pStyle w:val="Heading3"/>
        <w:pBdr>
          <w:bottom w:val="single" w:sz="4" w:space="1" w:color="auto"/>
        </w:pBdr>
        <w:spacing w:before="0" w:after="0"/>
        <w:rPr>
          <w:rFonts w:asciiTheme="minorHAnsi" w:hAnsiTheme="minorHAnsi"/>
          <w:b w:val="0"/>
          <w:bCs w:val="0"/>
        </w:rPr>
      </w:pPr>
      <w:r>
        <w:rPr>
          <w:rFonts w:asciiTheme="minorHAnsi" w:hAnsiTheme="minorHAnsi" w:cs="HelveticaNeue-Bold"/>
          <w:bCs w:val="0"/>
        </w:rPr>
        <w:lastRenderedPageBreak/>
        <w:t>BRUG</w:t>
      </w:r>
      <w:r w:rsidR="00365C7E">
        <w:rPr>
          <w:rFonts w:asciiTheme="minorHAnsi" w:hAnsiTheme="minorHAnsi" w:cs="HelveticaNeue-Bold"/>
          <w:bCs w:val="0"/>
        </w:rPr>
        <w:t>SANVISNING</w:t>
      </w:r>
      <w:r w:rsidR="00365C7E">
        <w:rPr>
          <w:rFonts w:asciiTheme="minorHAnsi" w:hAnsiTheme="minorHAnsi" w:cs="HelveticaNeue-Bold"/>
          <w:bCs w:val="0"/>
        </w:rPr>
        <w:tab/>
      </w:r>
      <w:r w:rsidR="00365C7E" w:rsidRPr="007A4E92">
        <w:rPr>
          <w:rFonts w:asciiTheme="minorHAnsi" w:hAnsiTheme="minorHAnsi" w:cs="HelveticaNeue-Bold"/>
          <w:bCs w:val="0"/>
        </w:rPr>
        <w:tab/>
      </w:r>
      <w:r w:rsidR="00365C7E" w:rsidRPr="007A4E92">
        <w:rPr>
          <w:rFonts w:asciiTheme="minorHAnsi" w:hAnsiTheme="minorHAnsi" w:cs="HelveticaNeue-Bold"/>
          <w:bCs w:val="0"/>
        </w:rPr>
        <w:tab/>
      </w:r>
      <w:r w:rsidR="00365C7E" w:rsidRPr="007A4E92">
        <w:rPr>
          <w:rFonts w:asciiTheme="minorHAnsi" w:hAnsiTheme="minorHAnsi" w:cs="HelveticaNeue-Bold"/>
          <w:bCs w:val="0"/>
        </w:rPr>
        <w:tab/>
      </w:r>
      <w:r w:rsidR="00365C7E" w:rsidRPr="007A4E92">
        <w:rPr>
          <w:rFonts w:asciiTheme="minorHAnsi" w:hAnsiTheme="minorHAnsi" w:cs="HelveticaNeue-Bold"/>
          <w:bCs w:val="0"/>
        </w:rPr>
        <w:tab/>
        <w:t xml:space="preserve">                  </w:t>
      </w:r>
    </w:p>
    <w:p w:rsidR="00365C7E" w:rsidRPr="007A4E92" w:rsidRDefault="00365C7E" w:rsidP="00365C7E">
      <w:pPr>
        <w:pStyle w:val="Heading3"/>
        <w:spacing w:before="0" w:after="0"/>
        <w:rPr>
          <w:rFonts w:asciiTheme="minorHAnsi" w:hAnsiTheme="minorHAnsi"/>
        </w:rPr>
      </w:pPr>
    </w:p>
    <w:p w:rsidR="00365C7E" w:rsidRPr="007A4E92" w:rsidRDefault="00365C7E" w:rsidP="00365C7E">
      <w:pPr>
        <w:pStyle w:val="Heading3"/>
        <w:spacing w:before="0" w:after="0"/>
        <w:rPr>
          <w:rFonts w:asciiTheme="minorHAnsi" w:hAnsiTheme="minorHAnsi"/>
          <w:b w:val="0"/>
          <w:bCs w:val="0"/>
          <w:noProof/>
        </w:rPr>
      </w:pPr>
      <w:r>
        <w:rPr>
          <w:rFonts w:asciiTheme="minorHAnsi" w:hAnsiTheme="minorHAnsi" w:cs="Syntax-Bold"/>
          <w:bCs w:val="0"/>
        </w:rPr>
        <w:t>ESTRADURIN</w:t>
      </w:r>
      <w:r w:rsidRPr="007A4E92">
        <w:rPr>
          <w:rFonts w:asciiTheme="minorHAnsi" w:hAnsiTheme="minorHAnsi"/>
          <w:vertAlign w:val="superscript"/>
        </w:rPr>
        <w:t>®</w:t>
      </w:r>
      <w:r w:rsidRPr="007A4E9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80</w:t>
      </w:r>
      <w:r w:rsidRPr="007A4E92">
        <w:rPr>
          <w:rFonts w:asciiTheme="minorHAnsi" w:hAnsiTheme="minorHAnsi"/>
        </w:rPr>
        <w:t xml:space="preserve"> mg </w:t>
      </w:r>
      <w:r w:rsidRPr="007A4E92">
        <w:rPr>
          <w:rFonts w:asciiTheme="minorHAnsi" w:hAnsiTheme="minorHAnsi"/>
          <w:b w:val="0"/>
          <w:bCs w:val="0"/>
          <w:noProof/>
        </w:rPr>
        <w:t xml:space="preserve"> </w:t>
      </w:r>
    </w:p>
    <w:p w:rsidR="00365C7E" w:rsidRPr="005B07FA" w:rsidRDefault="005B07FA" w:rsidP="00365C7E">
      <w:pPr>
        <w:pStyle w:val="Heading3"/>
        <w:spacing w:before="0" w:after="0"/>
        <w:rPr>
          <w:rFonts w:asciiTheme="minorHAnsi" w:hAnsiTheme="minorHAnsi"/>
          <w:b w:val="0"/>
        </w:rPr>
      </w:pPr>
      <w:r w:rsidRPr="005B07FA">
        <w:rPr>
          <w:rFonts w:asciiTheme="minorHAnsi" w:hAnsiTheme="minorHAnsi"/>
          <w:b w:val="0"/>
        </w:rPr>
        <w:t>Pulver og solvens til injektionsvæske, opløsning</w:t>
      </w:r>
      <w:r w:rsidR="00365C7E" w:rsidRPr="005B07FA">
        <w:rPr>
          <w:rFonts w:asciiTheme="minorHAnsi" w:hAnsiTheme="minorHAnsi"/>
          <w:b w:val="0"/>
        </w:rPr>
        <w:t xml:space="preserve"> </w:t>
      </w:r>
    </w:p>
    <w:p w:rsidR="00365C7E" w:rsidRDefault="005B07FA" w:rsidP="00365C7E">
      <w:pPr>
        <w:pBdr>
          <w:bottom w:val="single" w:sz="4" w:space="1" w:color="auto"/>
        </w:pBdr>
        <w:spacing w:after="0" w:line="240" w:lineRule="auto"/>
      </w:pPr>
      <w:proofErr w:type="spellStart"/>
      <w:r>
        <w:t>p</w:t>
      </w:r>
      <w:r w:rsidRPr="00E76864">
        <w:t>olyestradiolphosphat</w:t>
      </w:r>
      <w:proofErr w:type="spellEnd"/>
    </w:p>
    <w:p w:rsidR="005B07FA" w:rsidRPr="007A4E92" w:rsidRDefault="005B07FA" w:rsidP="00365C7E">
      <w:pPr>
        <w:pBdr>
          <w:bottom w:val="single" w:sz="4" w:space="1" w:color="auto"/>
        </w:pBdr>
        <w:spacing w:after="0" w:line="240" w:lineRule="auto"/>
        <w:rPr>
          <w:rFonts w:cs="Arial"/>
        </w:rPr>
      </w:pPr>
    </w:p>
    <w:p w:rsidR="00365C7E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BoldCond"/>
          <w:b/>
          <w:bCs/>
        </w:rPr>
      </w:pPr>
    </w:p>
    <w:p w:rsidR="00365C7E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</w:p>
    <w:p w:rsidR="00365C7E" w:rsidRPr="00E0490E" w:rsidRDefault="006504F4" w:rsidP="00365C7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  <w:r>
        <w:rPr>
          <w:rFonts w:cs="HelveticaNeue-Bold"/>
          <w:b/>
          <w:bCs/>
        </w:rPr>
        <w:t>LÆ</w:t>
      </w:r>
      <w:r w:rsidR="00365C7E" w:rsidRPr="00E0490E">
        <w:rPr>
          <w:rFonts w:cs="HelveticaNeue-Bold"/>
          <w:b/>
          <w:bCs/>
        </w:rPr>
        <w:t xml:space="preserve">S </w:t>
      </w:r>
      <w:r>
        <w:rPr>
          <w:rFonts w:cs="HelveticaNeue-Bold"/>
          <w:b/>
          <w:bCs/>
        </w:rPr>
        <w:t>BRUG</w:t>
      </w:r>
      <w:r w:rsidR="00365C7E" w:rsidRPr="00E0490E">
        <w:rPr>
          <w:rFonts w:cs="HelveticaNeue-Bold"/>
          <w:b/>
          <w:bCs/>
        </w:rPr>
        <w:t>SANVISNING</w:t>
      </w:r>
      <w:r>
        <w:rPr>
          <w:rFonts w:cs="HelveticaNeue-Bold"/>
          <w:b/>
          <w:bCs/>
        </w:rPr>
        <w:t>EN GRUNDIGT IGENNEM FØR ADMINISTRATION AF</w:t>
      </w:r>
      <w:r w:rsidR="00365C7E" w:rsidRPr="00E0490E">
        <w:rPr>
          <w:rFonts w:cs="HelveticaNeue-Bold"/>
          <w:b/>
          <w:bCs/>
        </w:rPr>
        <w:t xml:space="preserve"> ESTRADURIN</w:t>
      </w:r>
    </w:p>
    <w:p w:rsidR="00365C7E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</w:p>
    <w:p w:rsidR="00365C7E" w:rsidRPr="00E0490E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  <w:r w:rsidRPr="00E0490E">
        <w:rPr>
          <w:rFonts w:cs="HelveticaNeue-Bold"/>
          <w:b/>
          <w:bCs/>
        </w:rPr>
        <w:t>Deklaration</w:t>
      </w:r>
    </w:p>
    <w:p w:rsidR="00365C7E" w:rsidRPr="00E0490E" w:rsidRDefault="00337326" w:rsidP="00365C7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r>
        <w:rPr>
          <w:rFonts w:cs="HelveticaNeue-LightItalic"/>
          <w:i/>
          <w:iCs/>
        </w:rPr>
        <w:t xml:space="preserve">Aktive </w:t>
      </w:r>
      <w:r w:rsidR="00E21D96">
        <w:rPr>
          <w:rFonts w:cs="HelveticaNeue-LightItalic"/>
          <w:i/>
          <w:iCs/>
        </w:rPr>
        <w:t>stoffer</w:t>
      </w:r>
      <w:r w:rsidR="00365C7E" w:rsidRPr="00E0490E">
        <w:rPr>
          <w:rFonts w:cs="HelveticaNeue-LightItalic"/>
          <w:i/>
          <w:iCs/>
        </w:rPr>
        <w:t>:</w:t>
      </w:r>
      <w:r w:rsidR="00E21D96">
        <w:rPr>
          <w:rFonts w:cs="HelveticaNeue-LightItalic"/>
          <w:i/>
          <w:iCs/>
        </w:rPr>
        <w:tab/>
      </w:r>
      <w:r w:rsidR="00365C7E" w:rsidRPr="00E0490E">
        <w:rPr>
          <w:rFonts w:cs="HelveticaNeue-LightItalic"/>
          <w:i/>
          <w:iCs/>
        </w:rPr>
        <w:t xml:space="preserve"> </w:t>
      </w:r>
      <w:r w:rsidR="00365C7E">
        <w:rPr>
          <w:rFonts w:cs="HelveticaNeue-LightItalic"/>
          <w:i/>
          <w:iCs/>
        </w:rPr>
        <w:tab/>
      </w:r>
      <w:proofErr w:type="spellStart"/>
      <w:r w:rsidR="006504F4" w:rsidRPr="00E76864">
        <w:t>Polyestradiolphosphat</w:t>
      </w:r>
      <w:proofErr w:type="spellEnd"/>
      <w:r w:rsidR="006504F4" w:rsidRPr="00E76864">
        <w:t xml:space="preserve"> 80 mg + </w:t>
      </w:r>
      <w:proofErr w:type="spellStart"/>
      <w:r w:rsidR="006504F4" w:rsidRPr="00E76864">
        <w:t>mepivacainhydrochlorid</w:t>
      </w:r>
      <w:proofErr w:type="spellEnd"/>
      <w:r w:rsidR="006504F4" w:rsidRPr="00E76864">
        <w:t xml:space="preserve"> 5 mg</w:t>
      </w:r>
      <w:r w:rsidR="00365C7E" w:rsidRPr="00E0490E">
        <w:rPr>
          <w:rFonts w:cs="HelveticaNeue-Light"/>
        </w:rPr>
        <w:t>.</w:t>
      </w:r>
    </w:p>
    <w:p w:rsidR="00365C7E" w:rsidRPr="00E0490E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r w:rsidRPr="00E0490E">
        <w:rPr>
          <w:rFonts w:cs="HelveticaNeue-LightItalic"/>
          <w:i/>
          <w:iCs/>
        </w:rPr>
        <w:t>Hj</w:t>
      </w:r>
      <w:r w:rsidR="00337326">
        <w:rPr>
          <w:rFonts w:cs="HelveticaNeue-LightItalic"/>
          <w:i/>
          <w:iCs/>
        </w:rPr>
        <w:t>ælpestoffer</w:t>
      </w:r>
      <w:r w:rsidRPr="00E0490E">
        <w:rPr>
          <w:rFonts w:cs="HelveticaNeue-LightItalic"/>
          <w:i/>
          <w:iCs/>
        </w:rPr>
        <w:t>:</w:t>
      </w:r>
      <w:r>
        <w:rPr>
          <w:rFonts w:cs="HelveticaNeue-LightItalic"/>
          <w:i/>
          <w:iCs/>
        </w:rPr>
        <w:tab/>
      </w:r>
      <w:r>
        <w:rPr>
          <w:rFonts w:cs="HelveticaNeue-LightItalic"/>
          <w:i/>
          <w:iCs/>
        </w:rPr>
        <w:tab/>
      </w:r>
      <w:r w:rsidRPr="00E0490E">
        <w:rPr>
          <w:rFonts w:cs="HelveticaNeue-LightItalic"/>
          <w:i/>
          <w:iCs/>
        </w:rPr>
        <w:t xml:space="preserve"> </w:t>
      </w:r>
      <w:r w:rsidRPr="00E0490E">
        <w:rPr>
          <w:rFonts w:cs="HelveticaNeue-Light"/>
        </w:rPr>
        <w:t xml:space="preserve">I. </w:t>
      </w:r>
      <w:proofErr w:type="spellStart"/>
      <w:r w:rsidR="005B07FA" w:rsidRPr="00E76864">
        <w:t>Nicotinamid</w:t>
      </w:r>
      <w:proofErr w:type="spellEnd"/>
      <w:r w:rsidR="005B07FA" w:rsidRPr="00E76864">
        <w:t xml:space="preserve">; natriumhydroxid, </w:t>
      </w:r>
      <w:proofErr w:type="spellStart"/>
      <w:r w:rsidR="005B07FA" w:rsidRPr="00E76864">
        <w:t>dinatriumphosphat</w:t>
      </w:r>
      <w:proofErr w:type="spellEnd"/>
      <w:r w:rsidRPr="00E0490E">
        <w:rPr>
          <w:rFonts w:cs="HelveticaNeue-Light"/>
        </w:rPr>
        <w:t>.</w:t>
      </w:r>
    </w:p>
    <w:p w:rsidR="00365C7E" w:rsidRPr="00E0490E" w:rsidRDefault="00365C7E" w:rsidP="00365C7E">
      <w:pPr>
        <w:autoSpaceDE w:val="0"/>
        <w:autoSpaceDN w:val="0"/>
        <w:adjustRightInd w:val="0"/>
        <w:spacing w:after="0" w:line="240" w:lineRule="auto"/>
        <w:ind w:left="1304" w:firstLine="1304"/>
        <w:rPr>
          <w:rFonts w:cs="HelveticaNeue-Light"/>
        </w:rPr>
      </w:pPr>
      <w:r w:rsidRPr="00E0490E">
        <w:rPr>
          <w:rFonts w:cs="HelveticaNeue-Light"/>
        </w:rPr>
        <w:t xml:space="preserve">II. </w:t>
      </w:r>
      <w:r w:rsidR="005B07FA" w:rsidRPr="00E76864">
        <w:t>Vand til injektionsvæsker</w:t>
      </w:r>
      <w:r w:rsidRPr="00E0490E">
        <w:rPr>
          <w:rFonts w:cs="HelveticaNeue-Light"/>
        </w:rPr>
        <w:t>.</w:t>
      </w:r>
    </w:p>
    <w:p w:rsidR="00365C7E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</w:p>
    <w:p w:rsidR="00365C7E" w:rsidRPr="00E0490E" w:rsidRDefault="006504F4" w:rsidP="00365C7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  <w:r>
        <w:rPr>
          <w:rFonts w:cs="HelveticaNeue-Bold"/>
          <w:b/>
          <w:bCs/>
        </w:rPr>
        <w:t>Administration</w:t>
      </w:r>
    </w:p>
    <w:p w:rsidR="00365C7E" w:rsidRPr="00421EE0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proofErr w:type="spellStart"/>
      <w:r w:rsidRPr="00421EE0">
        <w:rPr>
          <w:rFonts w:cs="HelveticaNeue-Light"/>
        </w:rPr>
        <w:t>Estradurin</w:t>
      </w:r>
      <w:proofErr w:type="spellEnd"/>
      <w:r w:rsidRPr="00421EE0">
        <w:rPr>
          <w:rFonts w:cs="HelveticaNeue-Light"/>
        </w:rPr>
        <w:t xml:space="preserve"> s</w:t>
      </w:r>
      <w:r w:rsidR="006504F4">
        <w:rPr>
          <w:rFonts w:cs="HelveticaNeue-Light"/>
        </w:rPr>
        <w:t>kal</w:t>
      </w:r>
      <w:r w:rsidRPr="00421EE0">
        <w:rPr>
          <w:rFonts w:cs="HelveticaNeue-Light"/>
        </w:rPr>
        <w:t xml:space="preserve"> inj</w:t>
      </w:r>
      <w:r w:rsidR="006504F4">
        <w:rPr>
          <w:rFonts w:cs="HelveticaNeue-Light"/>
        </w:rPr>
        <w:t>iceres</w:t>
      </w:r>
      <w:r w:rsidRPr="00421EE0">
        <w:rPr>
          <w:rFonts w:cs="HelveticaNeue-Light"/>
        </w:rPr>
        <w:t xml:space="preserve"> </w:t>
      </w:r>
      <w:r w:rsidR="006504F4">
        <w:rPr>
          <w:rFonts w:cs="HelveticaNeue-Light"/>
        </w:rPr>
        <w:t xml:space="preserve">dybt </w:t>
      </w:r>
      <w:proofErr w:type="spellStart"/>
      <w:r w:rsidR="006504F4">
        <w:rPr>
          <w:rFonts w:cs="HelveticaNeue-Light"/>
        </w:rPr>
        <w:t>intramuskulæ</w:t>
      </w:r>
      <w:r w:rsidRPr="00421EE0">
        <w:rPr>
          <w:rFonts w:cs="HelveticaNeue-Light"/>
        </w:rPr>
        <w:t>rt</w:t>
      </w:r>
      <w:proofErr w:type="spellEnd"/>
      <w:r w:rsidRPr="00421EE0">
        <w:rPr>
          <w:rFonts w:cs="HelveticaNeue-Light"/>
        </w:rPr>
        <w:t>.</w:t>
      </w:r>
    </w:p>
    <w:p w:rsidR="00365C7E" w:rsidRPr="00421EE0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</w:p>
    <w:p w:rsidR="0046076B" w:rsidRDefault="006504F4" w:rsidP="00365C7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  <w:r>
        <w:rPr>
          <w:rFonts w:cs="HelveticaNeue-Bold"/>
          <w:b/>
          <w:bCs/>
        </w:rPr>
        <w:t>Ho</w:t>
      </w:r>
      <w:r w:rsidR="00365C7E" w:rsidRPr="00421EE0">
        <w:rPr>
          <w:rFonts w:cs="HelveticaNeue-Bold"/>
          <w:b/>
          <w:bCs/>
        </w:rPr>
        <w:t>l</w:t>
      </w:r>
      <w:r>
        <w:rPr>
          <w:rFonts w:cs="HelveticaNeue-Bold"/>
          <w:b/>
          <w:bCs/>
        </w:rPr>
        <w:t>d</w:t>
      </w:r>
      <w:r w:rsidR="00365C7E" w:rsidRPr="00421EE0">
        <w:rPr>
          <w:rFonts w:cs="HelveticaNeue-Bold"/>
          <w:b/>
          <w:bCs/>
        </w:rPr>
        <w:t>barhe</w:t>
      </w:r>
      <w:r>
        <w:rPr>
          <w:rFonts w:cs="HelveticaNeue-Bold"/>
          <w:b/>
          <w:bCs/>
        </w:rPr>
        <w:t>d</w:t>
      </w:r>
    </w:p>
    <w:p w:rsidR="00365C7E" w:rsidRPr="00421EE0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r w:rsidRPr="00421EE0">
        <w:rPr>
          <w:rFonts w:cs="HelveticaNeue-Light"/>
        </w:rPr>
        <w:t>F</w:t>
      </w:r>
      <w:r w:rsidR="0046076B">
        <w:rPr>
          <w:rFonts w:cs="HelveticaNeue-Light"/>
        </w:rPr>
        <w:t>o</w:t>
      </w:r>
      <w:r w:rsidRPr="00421EE0">
        <w:rPr>
          <w:rFonts w:cs="HelveticaNeue-Light"/>
        </w:rPr>
        <w:t xml:space="preserve">r at </w:t>
      </w:r>
      <w:r w:rsidR="00B13854" w:rsidRPr="00421EE0">
        <w:rPr>
          <w:rFonts w:cs="HelveticaNeue-Light"/>
        </w:rPr>
        <w:t>un</w:t>
      </w:r>
      <w:r w:rsidR="00B13854">
        <w:rPr>
          <w:rFonts w:cs="HelveticaNeue-Light"/>
        </w:rPr>
        <w:t>dgå</w:t>
      </w:r>
      <w:r w:rsidRPr="00421EE0">
        <w:rPr>
          <w:rFonts w:cs="HelveticaNeue-Light"/>
        </w:rPr>
        <w:t xml:space="preserve"> </w:t>
      </w:r>
      <w:r w:rsidR="00B13854" w:rsidRPr="00421EE0">
        <w:rPr>
          <w:rFonts w:cs="HelveticaNeue-Light"/>
        </w:rPr>
        <w:t>risi</w:t>
      </w:r>
      <w:r w:rsidR="00B13854">
        <w:rPr>
          <w:rFonts w:cs="HelveticaNeue-Light"/>
        </w:rPr>
        <w:t>ko</w:t>
      </w:r>
      <w:r w:rsidRPr="00421EE0">
        <w:rPr>
          <w:rFonts w:cs="HelveticaNeue-Light"/>
        </w:rPr>
        <w:t xml:space="preserve"> f</w:t>
      </w:r>
      <w:r w:rsidR="0046076B">
        <w:rPr>
          <w:rFonts w:cs="HelveticaNeue-Light"/>
        </w:rPr>
        <w:t>o</w:t>
      </w:r>
      <w:r w:rsidRPr="00421EE0">
        <w:rPr>
          <w:rFonts w:cs="HelveticaNeue-Light"/>
        </w:rPr>
        <w:t>r mikrobiel kontamin</w:t>
      </w:r>
      <w:r w:rsidR="0046076B">
        <w:rPr>
          <w:rFonts w:cs="HelveticaNeue-Light"/>
        </w:rPr>
        <w:t>ering</w:t>
      </w:r>
      <w:r w:rsidRPr="00421EE0">
        <w:rPr>
          <w:rFonts w:cs="HelveticaNeue-Light"/>
        </w:rPr>
        <w:t xml:space="preserve"> skal den </w:t>
      </w:r>
      <w:proofErr w:type="spellStart"/>
      <w:r w:rsidRPr="00421EE0">
        <w:rPr>
          <w:rFonts w:cs="HelveticaNeue-Light"/>
        </w:rPr>
        <w:t>rekonstituer</w:t>
      </w:r>
      <w:r w:rsidR="0046076B">
        <w:rPr>
          <w:rFonts w:cs="HelveticaNeue-Light"/>
        </w:rPr>
        <w:t>et</w:t>
      </w:r>
      <w:proofErr w:type="spellEnd"/>
      <w:r w:rsidRPr="00421EE0">
        <w:rPr>
          <w:rFonts w:cs="HelveticaNeue-Light"/>
        </w:rPr>
        <w:t xml:space="preserve"> </w:t>
      </w:r>
      <w:r w:rsidR="0046076B">
        <w:rPr>
          <w:rFonts w:cs="HelveticaNeue-Light"/>
        </w:rPr>
        <w:t xml:space="preserve">opløsning </w:t>
      </w:r>
      <w:r w:rsidRPr="00421EE0">
        <w:rPr>
          <w:rFonts w:cs="HelveticaNeue-Light"/>
        </w:rPr>
        <w:t>anv</w:t>
      </w:r>
      <w:r w:rsidR="00B13854">
        <w:rPr>
          <w:rFonts w:cs="HelveticaNeue-Light"/>
        </w:rPr>
        <w:t xml:space="preserve">endes </w:t>
      </w:r>
      <w:r w:rsidRPr="00421EE0">
        <w:rPr>
          <w:rFonts w:cs="HelveticaNeue-Light"/>
        </w:rPr>
        <w:t>in</w:t>
      </w:r>
      <w:r w:rsidR="00B13854">
        <w:rPr>
          <w:rFonts w:cs="HelveticaNeue-Light"/>
        </w:rPr>
        <w:t>den 12 timer med opbevaring ved høj</w:t>
      </w:r>
      <w:r w:rsidRPr="00421EE0">
        <w:rPr>
          <w:rFonts w:cs="HelveticaNeue-Light"/>
        </w:rPr>
        <w:t xml:space="preserve">st 25 °C </w:t>
      </w:r>
      <w:r w:rsidR="00B13854">
        <w:rPr>
          <w:rFonts w:cs="HelveticaNeue-Light"/>
        </w:rPr>
        <w:t>og</w:t>
      </w:r>
      <w:r w:rsidRPr="00421EE0">
        <w:rPr>
          <w:rFonts w:cs="HelveticaNeue-Light"/>
        </w:rPr>
        <w:t xml:space="preserve"> in</w:t>
      </w:r>
      <w:r w:rsidR="00B13854">
        <w:rPr>
          <w:rFonts w:cs="HelveticaNeue-Light"/>
        </w:rPr>
        <w:t>den</w:t>
      </w:r>
      <w:r w:rsidRPr="00421EE0">
        <w:rPr>
          <w:rFonts w:cs="HelveticaNeue-Light"/>
        </w:rPr>
        <w:t xml:space="preserve"> 24 tim</w:t>
      </w:r>
      <w:r w:rsidR="00B13854">
        <w:rPr>
          <w:rFonts w:cs="HelveticaNeue-Light"/>
        </w:rPr>
        <w:t>er</w:t>
      </w:r>
      <w:r w:rsidRPr="00421EE0">
        <w:rPr>
          <w:rFonts w:cs="HelveticaNeue-Light"/>
        </w:rPr>
        <w:t xml:space="preserve"> </w:t>
      </w:r>
      <w:r w:rsidR="00B13854">
        <w:rPr>
          <w:rFonts w:cs="HelveticaNeue-Light"/>
        </w:rPr>
        <w:t xml:space="preserve">med opbevaring ved </w:t>
      </w:r>
      <w:r w:rsidRPr="00421EE0">
        <w:rPr>
          <w:rFonts w:cs="HelveticaNeue-Light"/>
        </w:rPr>
        <w:t>2 °C-8 °C (i k</w:t>
      </w:r>
      <w:r w:rsidR="00B13854">
        <w:rPr>
          <w:rFonts w:cs="HelveticaNeue-Light"/>
        </w:rPr>
        <w:t>øleskab</w:t>
      </w:r>
      <w:r w:rsidRPr="00421EE0">
        <w:rPr>
          <w:rFonts w:cs="HelveticaNeue-Light"/>
        </w:rPr>
        <w:t>).</w:t>
      </w:r>
    </w:p>
    <w:p w:rsidR="00365C7E" w:rsidRPr="00421EE0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</w:p>
    <w:p w:rsidR="00365C7E" w:rsidRPr="00E0490E" w:rsidRDefault="001C14D6" w:rsidP="00365C7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  <w:r>
        <w:rPr>
          <w:rFonts w:cs="HelveticaNeue-Bold"/>
          <w:b/>
          <w:bCs/>
        </w:rPr>
        <w:t>Opbevaring</w:t>
      </w:r>
    </w:p>
    <w:p w:rsidR="00365C7E" w:rsidRPr="00E0490E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r w:rsidRPr="00E0490E">
        <w:rPr>
          <w:rFonts w:cs="HelveticaNeue-Light"/>
        </w:rPr>
        <w:t>Ing</w:t>
      </w:r>
      <w:r w:rsidR="001C14D6">
        <w:rPr>
          <w:rFonts w:cs="HelveticaNeue-Light"/>
        </w:rPr>
        <w:t>en særlige opbevaringsforhold</w:t>
      </w:r>
      <w:r w:rsidRPr="00E0490E">
        <w:rPr>
          <w:rFonts w:cs="HelveticaNeue-Light"/>
        </w:rPr>
        <w:t>.</w:t>
      </w:r>
    </w:p>
    <w:p w:rsidR="00365C7E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</w:p>
    <w:p w:rsidR="00365C7E" w:rsidRPr="00E0490E" w:rsidRDefault="00D70F2D" w:rsidP="00365C7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  <w:r>
        <w:rPr>
          <w:rFonts w:cs="HelveticaNeue-Bold"/>
          <w:b/>
          <w:bCs/>
        </w:rPr>
        <w:t xml:space="preserve">Instruktioner vedrørende </w:t>
      </w:r>
      <w:r w:rsidRPr="00E0490E">
        <w:rPr>
          <w:rFonts w:cs="HelveticaNeue-Bold"/>
          <w:b/>
          <w:bCs/>
        </w:rPr>
        <w:t>anvendelse</w:t>
      </w:r>
      <w:r w:rsidR="00365C7E" w:rsidRPr="00E0490E">
        <w:rPr>
          <w:rFonts w:cs="HelveticaNeue-Bold"/>
          <w:b/>
          <w:bCs/>
        </w:rPr>
        <w:t xml:space="preserve"> o</w:t>
      </w:r>
      <w:r>
        <w:rPr>
          <w:rFonts w:cs="HelveticaNeue-Bold"/>
          <w:b/>
          <w:bCs/>
        </w:rPr>
        <w:t>g</w:t>
      </w:r>
      <w:r w:rsidR="00365C7E" w:rsidRPr="00E0490E">
        <w:rPr>
          <w:rFonts w:cs="HelveticaNeue-Bold"/>
          <w:b/>
          <w:bCs/>
        </w:rPr>
        <w:t xml:space="preserve"> h</w:t>
      </w:r>
      <w:r>
        <w:rPr>
          <w:rFonts w:cs="HelveticaNeue-Bold"/>
          <w:b/>
          <w:bCs/>
        </w:rPr>
        <w:t>å</w:t>
      </w:r>
      <w:r w:rsidR="00365C7E" w:rsidRPr="00E0490E">
        <w:rPr>
          <w:rFonts w:cs="HelveticaNeue-Bold"/>
          <w:b/>
          <w:bCs/>
        </w:rPr>
        <w:t>n</w:t>
      </w:r>
      <w:r>
        <w:rPr>
          <w:rFonts w:cs="HelveticaNeue-Bold"/>
          <w:b/>
          <w:bCs/>
        </w:rPr>
        <w:t>d</w:t>
      </w:r>
      <w:r w:rsidR="00365C7E" w:rsidRPr="00E0490E">
        <w:rPr>
          <w:rFonts w:cs="HelveticaNeue-Bold"/>
          <w:b/>
          <w:bCs/>
        </w:rPr>
        <w:t>tering samt</w:t>
      </w:r>
      <w:r w:rsidR="00365C7E">
        <w:rPr>
          <w:rFonts w:cs="HelveticaNeue-Bold"/>
          <w:b/>
          <w:bCs/>
        </w:rPr>
        <w:t xml:space="preserve"> </w:t>
      </w:r>
      <w:r w:rsidR="00365C7E" w:rsidRPr="00E0490E">
        <w:rPr>
          <w:rFonts w:cs="HelveticaNeue-Bold"/>
          <w:b/>
          <w:bCs/>
        </w:rPr>
        <w:t>destruktion</w:t>
      </w:r>
    </w:p>
    <w:p w:rsidR="00365C7E" w:rsidRPr="00E0490E" w:rsidRDefault="00D70F2D" w:rsidP="00365C7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proofErr w:type="spellStart"/>
      <w:r>
        <w:rPr>
          <w:rFonts w:cs="HelveticaNeue-Light"/>
        </w:rPr>
        <w:t>Estradurin</w:t>
      </w:r>
      <w:proofErr w:type="spellEnd"/>
      <w:r>
        <w:rPr>
          <w:rFonts w:cs="HelveticaNeue-Light"/>
        </w:rPr>
        <w:t xml:space="preserve"> injektionsvæ</w:t>
      </w:r>
      <w:r w:rsidR="00365C7E" w:rsidRPr="00E0490E">
        <w:rPr>
          <w:rFonts w:cs="HelveticaNeue-Light"/>
        </w:rPr>
        <w:t>sk</w:t>
      </w:r>
      <w:r>
        <w:rPr>
          <w:rFonts w:cs="HelveticaNeue-Light"/>
        </w:rPr>
        <w:t>e</w:t>
      </w:r>
      <w:r w:rsidR="00365C7E" w:rsidRPr="00E0490E">
        <w:rPr>
          <w:rFonts w:cs="HelveticaNeue-Light"/>
        </w:rPr>
        <w:t xml:space="preserve"> skal</w:t>
      </w:r>
      <w:r>
        <w:rPr>
          <w:rFonts w:cs="HelveticaNeue-Light"/>
        </w:rPr>
        <w:t>tilberedes umiddelbart før brug</w:t>
      </w:r>
      <w:r w:rsidR="00365C7E" w:rsidRPr="00E0490E">
        <w:rPr>
          <w:rFonts w:cs="HelveticaNeue-Light"/>
        </w:rPr>
        <w:t>. Tils</w:t>
      </w:r>
      <w:r>
        <w:rPr>
          <w:rFonts w:cs="HelveticaNeue-Light"/>
        </w:rPr>
        <w:t>æ</w:t>
      </w:r>
      <w:r w:rsidR="00365C7E" w:rsidRPr="00E0490E">
        <w:rPr>
          <w:rFonts w:cs="HelveticaNeue-Light"/>
        </w:rPr>
        <w:t>t 2 ml va</w:t>
      </w:r>
      <w:r>
        <w:rPr>
          <w:rFonts w:cs="HelveticaNeue-Light"/>
        </w:rPr>
        <w:t>nd til i</w:t>
      </w:r>
      <w:r w:rsidR="00365C7E" w:rsidRPr="00E0490E">
        <w:rPr>
          <w:rFonts w:cs="HelveticaNeue-Light"/>
        </w:rPr>
        <w:t>njektionsv</w:t>
      </w:r>
      <w:r>
        <w:rPr>
          <w:rFonts w:cs="HelveticaNeue-Light"/>
        </w:rPr>
        <w:t>æs</w:t>
      </w:r>
      <w:r w:rsidR="00365C7E" w:rsidRPr="00E0490E">
        <w:rPr>
          <w:rFonts w:cs="HelveticaNeue-Light"/>
        </w:rPr>
        <w:t>k</w:t>
      </w:r>
      <w:r>
        <w:rPr>
          <w:rFonts w:cs="HelveticaNeue-Light"/>
        </w:rPr>
        <w:t>en,</w:t>
      </w:r>
      <w:r w:rsidR="00365C7E" w:rsidRPr="00E0490E">
        <w:rPr>
          <w:rFonts w:cs="HelveticaNeue-Light"/>
        </w:rPr>
        <w:t xml:space="preserve"> til fl</w:t>
      </w:r>
      <w:r>
        <w:rPr>
          <w:rFonts w:cs="HelveticaNeue-Light"/>
        </w:rPr>
        <w:t>asken indeho</w:t>
      </w:r>
      <w:r w:rsidR="00365C7E" w:rsidRPr="00E0490E">
        <w:rPr>
          <w:rFonts w:cs="HelveticaNeue-Light"/>
        </w:rPr>
        <w:t>l</w:t>
      </w:r>
      <w:r>
        <w:rPr>
          <w:rFonts w:cs="HelveticaNeue-Light"/>
        </w:rPr>
        <w:t>dende</w:t>
      </w:r>
      <w:r w:rsidR="00365C7E" w:rsidRPr="00E0490E">
        <w:rPr>
          <w:rFonts w:cs="HelveticaNeue-Light"/>
        </w:rPr>
        <w:t xml:space="preserve"> pulve</w:t>
      </w:r>
      <w:r>
        <w:rPr>
          <w:rFonts w:cs="HelveticaNeue-Light"/>
        </w:rPr>
        <w:t>r</w:t>
      </w:r>
      <w:r w:rsidR="00365C7E" w:rsidRPr="00E0490E">
        <w:rPr>
          <w:rFonts w:cs="HelveticaNeue-Light"/>
        </w:rPr>
        <w:t>.</w:t>
      </w:r>
    </w:p>
    <w:p w:rsidR="00365C7E" w:rsidRPr="00E0490E" w:rsidRDefault="00D70F2D" w:rsidP="00365C7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r>
        <w:rPr>
          <w:rFonts w:cs="HelveticaNeue-Light"/>
        </w:rPr>
        <w:t>Ryst fl</w:t>
      </w:r>
      <w:r w:rsidR="00365C7E" w:rsidRPr="00E0490E">
        <w:rPr>
          <w:rFonts w:cs="HelveticaNeue-Light"/>
        </w:rPr>
        <w:t>ask</w:t>
      </w:r>
      <w:r>
        <w:rPr>
          <w:rFonts w:cs="HelveticaNeue-Light"/>
        </w:rPr>
        <w:t>en</w:t>
      </w:r>
      <w:r w:rsidR="00365C7E" w:rsidRPr="00E0490E">
        <w:rPr>
          <w:rFonts w:cs="HelveticaNeue-Light"/>
        </w:rPr>
        <w:t xml:space="preserve"> til pulve</w:t>
      </w:r>
      <w:r>
        <w:rPr>
          <w:rFonts w:cs="HelveticaNeue-Light"/>
        </w:rPr>
        <w:t>ret</w:t>
      </w:r>
      <w:r w:rsidR="00365C7E" w:rsidRPr="00E0490E">
        <w:rPr>
          <w:rFonts w:cs="HelveticaNeue-Light"/>
        </w:rPr>
        <w:t xml:space="preserve"> </w:t>
      </w:r>
      <w:r>
        <w:rPr>
          <w:rFonts w:cs="HelveticaNeue-Light"/>
        </w:rPr>
        <w:t>e</w:t>
      </w:r>
      <w:r w:rsidR="00365C7E" w:rsidRPr="00E0490E">
        <w:rPr>
          <w:rFonts w:cs="HelveticaNeue-Light"/>
        </w:rPr>
        <w:t>r</w:t>
      </w:r>
      <w:r>
        <w:rPr>
          <w:rFonts w:cs="HelveticaNeue-Light"/>
        </w:rPr>
        <w:t xml:space="preserve"> fuldstændigt opløst</w:t>
      </w:r>
      <w:r w:rsidR="00365C7E" w:rsidRPr="00E0490E">
        <w:rPr>
          <w:rFonts w:cs="HelveticaNeue-Light"/>
        </w:rPr>
        <w:t xml:space="preserve">. </w:t>
      </w:r>
      <w:r w:rsidRPr="00E76864">
        <w:t>Den færdigblandede opløsning er kun beregnet til engangsbrug</w:t>
      </w:r>
      <w:r w:rsidR="00365C7E" w:rsidRPr="00E0490E">
        <w:rPr>
          <w:rFonts w:cs="HelveticaNeue-Light"/>
        </w:rPr>
        <w:t xml:space="preserve">. </w:t>
      </w:r>
      <w:r>
        <w:rPr>
          <w:rFonts w:cs="HelveticaNeue-Light"/>
        </w:rPr>
        <w:t>Kassér al ubrugt opløsning</w:t>
      </w:r>
      <w:r w:rsidR="00365C7E" w:rsidRPr="00E0490E">
        <w:rPr>
          <w:rFonts w:cs="HelveticaNeue-Light"/>
        </w:rPr>
        <w:t>.</w:t>
      </w:r>
    </w:p>
    <w:p w:rsidR="00365C7E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</w:p>
    <w:p w:rsidR="00365C7E" w:rsidRPr="00E0490E" w:rsidRDefault="00605197" w:rsidP="00365C7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r w:rsidRPr="00E76864">
        <w:t>En mulig gul-rødfarvning af opløsningen har ingen effekt på virkningen af præparatet</w:t>
      </w:r>
      <w:r w:rsidR="00365C7E" w:rsidRPr="00E0490E">
        <w:rPr>
          <w:rFonts w:cs="HelveticaNeue-Light"/>
        </w:rPr>
        <w:t>.</w:t>
      </w:r>
    </w:p>
    <w:p w:rsidR="00365C7E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</w:p>
    <w:p w:rsidR="00365C7E" w:rsidRPr="00E0490E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Bold"/>
          <w:b/>
          <w:bCs/>
        </w:rPr>
      </w:pPr>
      <w:r w:rsidRPr="00E0490E">
        <w:rPr>
          <w:rFonts w:cs="HelveticaNeue-Bold"/>
          <w:b/>
          <w:bCs/>
        </w:rPr>
        <w:t>In</w:t>
      </w:r>
      <w:r w:rsidR="00605197">
        <w:rPr>
          <w:rFonts w:cs="HelveticaNeue-Bold"/>
          <w:b/>
          <w:bCs/>
        </w:rPr>
        <w:t>d</w:t>
      </w:r>
      <w:r w:rsidRPr="00E0490E">
        <w:rPr>
          <w:rFonts w:cs="HelveticaNeue-Bold"/>
          <w:b/>
          <w:bCs/>
        </w:rPr>
        <w:t>ehave</w:t>
      </w:r>
      <w:r w:rsidR="00605197">
        <w:rPr>
          <w:rFonts w:cs="HelveticaNeue-Bold"/>
          <w:b/>
          <w:bCs/>
        </w:rPr>
        <w:t>r</w:t>
      </w:r>
      <w:r w:rsidRPr="00E0490E">
        <w:rPr>
          <w:rFonts w:cs="HelveticaNeue-Bold"/>
          <w:b/>
          <w:bCs/>
        </w:rPr>
        <w:t xml:space="preserve"> a</w:t>
      </w:r>
      <w:r w:rsidR="00605197">
        <w:rPr>
          <w:rFonts w:cs="HelveticaNeue-Bold"/>
          <w:b/>
          <w:bCs/>
        </w:rPr>
        <w:t>f</w:t>
      </w:r>
      <w:r w:rsidRPr="00E0490E">
        <w:rPr>
          <w:rFonts w:cs="HelveticaNeue-Bold"/>
          <w:b/>
          <w:bCs/>
        </w:rPr>
        <w:t xml:space="preserve"> </w:t>
      </w:r>
      <w:r w:rsidR="00605197">
        <w:rPr>
          <w:rFonts w:cs="HelveticaNeue-Bold"/>
          <w:b/>
          <w:bCs/>
        </w:rPr>
        <w:t>markedsføringstilladelse</w:t>
      </w:r>
      <w:r>
        <w:rPr>
          <w:rFonts w:cs="HelveticaNeue-Bold"/>
          <w:b/>
          <w:bCs/>
        </w:rPr>
        <w:t xml:space="preserve"> </w:t>
      </w:r>
      <w:r w:rsidRPr="00E0490E">
        <w:rPr>
          <w:rFonts w:cs="HelveticaNeue-Bold"/>
          <w:b/>
          <w:bCs/>
        </w:rPr>
        <w:t xml:space="preserve">i </w:t>
      </w:r>
      <w:r w:rsidR="00605197">
        <w:rPr>
          <w:rFonts w:cs="HelveticaNeue-Bold"/>
          <w:b/>
          <w:bCs/>
        </w:rPr>
        <w:t>Danmark</w:t>
      </w:r>
      <w:r w:rsidRPr="00E0490E">
        <w:rPr>
          <w:rFonts w:cs="HelveticaNeue-Bold"/>
          <w:b/>
          <w:bCs/>
        </w:rPr>
        <w:t>:</w:t>
      </w:r>
    </w:p>
    <w:p w:rsidR="00365C7E" w:rsidRPr="00421EE0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r w:rsidRPr="00421EE0">
        <w:rPr>
          <w:rFonts w:cs="HelveticaNeue-Light"/>
        </w:rPr>
        <w:t>NordMedica</w:t>
      </w:r>
      <w:ins w:id="3" w:author="Pernille Træholt" w:date="2012-06-05T10:45:00Z">
        <w:r w:rsidR="00C8246F">
          <w:rPr>
            <w:rFonts w:cs="HelveticaNeue-Light"/>
          </w:rPr>
          <w:t xml:space="preserve"> International</w:t>
        </w:r>
      </w:ins>
      <w:r w:rsidRPr="00421EE0">
        <w:rPr>
          <w:rFonts w:cs="HelveticaNeue-Light"/>
        </w:rPr>
        <w:t xml:space="preserve"> A/S</w:t>
      </w:r>
    </w:p>
    <w:p w:rsidR="00365C7E" w:rsidRPr="00421EE0" w:rsidRDefault="00365C7E" w:rsidP="00365C7E">
      <w:pPr>
        <w:spacing w:after="0" w:line="240" w:lineRule="auto"/>
        <w:rPr>
          <w:rFonts w:cs="HelveticaNeue-Light"/>
        </w:rPr>
      </w:pPr>
      <w:r>
        <w:rPr>
          <w:rFonts w:cs="HelveticaNeue-Light"/>
        </w:rPr>
        <w:t>Jægersborg Alle 164</w:t>
      </w:r>
    </w:p>
    <w:p w:rsidR="00365C7E" w:rsidRPr="00421EE0" w:rsidRDefault="00365C7E" w:rsidP="00365C7E">
      <w:pPr>
        <w:spacing w:after="0" w:line="240" w:lineRule="auto"/>
        <w:rPr>
          <w:rFonts w:cs="HelveticaNeue-Light"/>
        </w:rPr>
      </w:pPr>
      <w:r>
        <w:rPr>
          <w:rFonts w:cs="HelveticaNeue-Light"/>
        </w:rPr>
        <w:t>2820 Gentofte</w:t>
      </w:r>
    </w:p>
    <w:p w:rsidR="00365C7E" w:rsidRPr="00365C7E" w:rsidRDefault="00365C7E" w:rsidP="00365C7E">
      <w:pPr>
        <w:spacing w:after="0" w:line="240" w:lineRule="auto"/>
        <w:rPr>
          <w:rFonts w:cs="HelveticaNeue-Light"/>
          <w:lang w:val="de-DE"/>
        </w:rPr>
      </w:pPr>
    </w:p>
    <w:p w:rsidR="00365C7E" w:rsidRPr="00421EE0" w:rsidRDefault="00605197" w:rsidP="00365C7E">
      <w:pPr>
        <w:spacing w:after="0" w:line="240" w:lineRule="auto"/>
        <w:rPr>
          <w:rFonts w:cs="HelveticaNeue-Light"/>
          <w:lang w:val="de-DE"/>
        </w:rPr>
      </w:pPr>
      <w:r>
        <w:rPr>
          <w:rFonts w:cs="HelveticaNeue-Light"/>
          <w:lang w:val="de-DE"/>
        </w:rPr>
        <w:t>Tel.:</w:t>
      </w:r>
      <w:r w:rsidR="00365C7E" w:rsidRPr="00421EE0">
        <w:rPr>
          <w:rFonts w:cs="HelveticaNeue-Light"/>
          <w:lang w:val="de-DE"/>
        </w:rPr>
        <w:t xml:space="preserve"> 3333 7633</w:t>
      </w:r>
    </w:p>
    <w:p w:rsidR="00365C7E" w:rsidRPr="00421EE0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Light"/>
          <w:lang w:val="de-DE"/>
        </w:rPr>
      </w:pPr>
      <w:r w:rsidRPr="00421EE0">
        <w:rPr>
          <w:rFonts w:cs="HelveticaNeue-Light"/>
          <w:lang w:val="de-DE"/>
        </w:rPr>
        <w:t>E-mail: info@nordmedica.com</w:t>
      </w:r>
    </w:p>
    <w:p w:rsidR="00365C7E" w:rsidRPr="00421EE0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Light"/>
          <w:lang w:val="de-DE"/>
        </w:rPr>
      </w:pPr>
    </w:p>
    <w:p w:rsidR="00365C7E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  <w:r>
        <w:rPr>
          <w:rFonts w:cs="HelveticaNeue-Light"/>
        </w:rPr>
        <w:t>Sen</w:t>
      </w:r>
      <w:r w:rsidR="00605197">
        <w:rPr>
          <w:rFonts w:cs="HelveticaNeue-Light"/>
        </w:rPr>
        <w:t>est revideret</w:t>
      </w:r>
      <w:r>
        <w:rPr>
          <w:rFonts w:cs="HelveticaNeue-Light"/>
        </w:rPr>
        <w:t xml:space="preserve">: </w:t>
      </w:r>
      <w:del w:id="4" w:author="Pernille Træholt" w:date="2012-06-05T10:45:00Z">
        <w:r w:rsidR="00605197" w:rsidDel="00C8246F">
          <w:rPr>
            <w:rFonts w:cs="HelveticaNeue-Light"/>
          </w:rPr>
          <w:delText>22-03-2010</w:delText>
        </w:r>
      </w:del>
      <w:ins w:id="5" w:author="Pernille Træholt" w:date="2012-06-05T10:45:00Z">
        <w:r w:rsidR="00C8246F">
          <w:rPr>
            <w:rFonts w:cs="HelveticaNeue-Light"/>
          </w:rPr>
          <w:t>05-06-2012</w:t>
        </w:r>
      </w:ins>
    </w:p>
    <w:p w:rsidR="00365C7E" w:rsidRDefault="00365C7E" w:rsidP="00365C7E">
      <w:pPr>
        <w:autoSpaceDE w:val="0"/>
        <w:autoSpaceDN w:val="0"/>
        <w:adjustRightInd w:val="0"/>
        <w:spacing w:after="0" w:line="240" w:lineRule="auto"/>
        <w:rPr>
          <w:rFonts w:cs="HelveticaNeue-Light"/>
        </w:rPr>
      </w:pPr>
    </w:p>
    <w:p w:rsidR="00365C7E" w:rsidRPr="00E01A66" w:rsidRDefault="00365C7E" w:rsidP="00365C7E">
      <w:pPr>
        <w:autoSpaceDE w:val="0"/>
        <w:autoSpaceDN w:val="0"/>
        <w:adjustRightInd w:val="0"/>
        <w:spacing w:after="0" w:line="240" w:lineRule="auto"/>
        <w:jc w:val="right"/>
        <w:rPr>
          <w:rFonts w:cs="HelveticaNeue-Light"/>
        </w:rPr>
      </w:pPr>
      <w:bookmarkStart w:id="6" w:name="_GoBack"/>
      <w:bookmarkEnd w:id="6"/>
      <w:r w:rsidRPr="00E01A66">
        <w:rPr>
          <w:rFonts w:cs="HelveticaNeue-CondensedObl"/>
          <w:iCs/>
        </w:rPr>
        <w:t>NordMedica logo</w:t>
      </w:r>
    </w:p>
    <w:p w:rsidR="00365C7E" w:rsidRPr="007A4E92" w:rsidRDefault="00365C7E" w:rsidP="00365C7E"/>
    <w:sectPr w:rsidR="00365C7E" w:rsidRPr="007A4E92" w:rsidSect="003748D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ntax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CondensedOb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E30F9"/>
    <w:multiLevelType w:val="hybridMultilevel"/>
    <w:tmpl w:val="346A228C"/>
    <w:lvl w:ilvl="0" w:tplc="6194E4AA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F557D"/>
    <w:multiLevelType w:val="hybridMultilevel"/>
    <w:tmpl w:val="92428456"/>
    <w:lvl w:ilvl="0" w:tplc="6194E4AA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FBC"/>
    <w:rsid w:val="001C14D6"/>
    <w:rsid w:val="00203133"/>
    <w:rsid w:val="00337326"/>
    <w:rsid w:val="00365C7E"/>
    <w:rsid w:val="003748D4"/>
    <w:rsid w:val="00421EE0"/>
    <w:rsid w:val="0046076B"/>
    <w:rsid w:val="00513B78"/>
    <w:rsid w:val="005B07FA"/>
    <w:rsid w:val="00605197"/>
    <w:rsid w:val="0062301F"/>
    <w:rsid w:val="006504F4"/>
    <w:rsid w:val="0075177D"/>
    <w:rsid w:val="007A4E92"/>
    <w:rsid w:val="00812D31"/>
    <w:rsid w:val="00907FBC"/>
    <w:rsid w:val="00A02FF5"/>
    <w:rsid w:val="00B0027C"/>
    <w:rsid w:val="00B13854"/>
    <w:rsid w:val="00C8246F"/>
    <w:rsid w:val="00D0065E"/>
    <w:rsid w:val="00D70F2D"/>
    <w:rsid w:val="00DF5E91"/>
    <w:rsid w:val="00E01A66"/>
    <w:rsid w:val="00E0490E"/>
    <w:rsid w:val="00E21D96"/>
    <w:rsid w:val="00F03361"/>
    <w:rsid w:val="00F27CE8"/>
    <w:rsid w:val="00F577F2"/>
    <w:rsid w:val="00FC0653"/>
    <w:rsid w:val="00FC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75177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5177D"/>
    <w:rPr>
      <w:rFonts w:ascii="Arial" w:eastAsia="Times New Roman" w:hAnsi="Arial" w:cs="Arial"/>
      <w:b/>
      <w:bCs/>
      <w:sz w:val="26"/>
      <w:szCs w:val="26"/>
      <w:lang w:eastAsia="da-DK"/>
    </w:rPr>
  </w:style>
  <w:style w:type="paragraph" w:styleId="ListParagraph">
    <w:name w:val="List Paragraph"/>
    <w:basedOn w:val="Normal"/>
    <w:uiPriority w:val="34"/>
    <w:qFormat/>
    <w:rsid w:val="007A4E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4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75177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5177D"/>
    <w:rPr>
      <w:rFonts w:ascii="Arial" w:eastAsia="Times New Roman" w:hAnsi="Arial" w:cs="Arial"/>
      <w:b/>
      <w:bCs/>
      <w:sz w:val="26"/>
      <w:szCs w:val="26"/>
      <w:lang w:eastAsia="da-DK"/>
    </w:rPr>
  </w:style>
  <w:style w:type="paragraph" w:styleId="ListParagraph">
    <w:name w:val="List Paragraph"/>
    <w:basedOn w:val="Normal"/>
    <w:uiPriority w:val="34"/>
    <w:qFormat/>
    <w:rsid w:val="007A4E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4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84E3797DDAD45840B897B71519D0E" ma:contentTypeVersion="5" ma:contentTypeDescription="Opret et nyt dokument." ma:contentTypeScope="" ma:versionID="bf7ded9702793adad7da8befdd97b8af">
  <xsd:schema xmlns:xsd="http://www.w3.org/2001/XMLSchema" xmlns:xs="http://www.w3.org/2001/XMLSchema" xmlns:p="http://schemas.microsoft.com/office/2006/metadata/properties" xmlns:ns2="8723a4d1-7997-4649-9d27-934b0d0c5bc3" targetNamespace="http://schemas.microsoft.com/office/2006/metadata/properties" ma:root="true" ma:fieldsID="db4a3ccf8f58e42d17c56c9a6b398351" ns2:_="">
    <xsd:import namespace="8723a4d1-7997-4649-9d27-934b0d0c5b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23a4d1-7997-4649-9d27-934b0d0c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ashværdi for deling" ma:internalName="SharingHintHash" ma:readOnly="true">
      <xsd:simpleType>
        <xsd:restriction base="dms:Text"/>
      </xsd:simpleType>
    </xsd:element>
    <xsd:element name="SharedWithDetails" ma:index="10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Sidst delt efter brug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Sidst delt efter tid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8C1F13-D268-475E-949C-7F54771BF743}"/>
</file>

<file path=customXml/itemProps2.xml><?xml version="1.0" encoding="utf-8"?>
<ds:datastoreItem xmlns:ds="http://schemas.openxmlformats.org/officeDocument/2006/customXml" ds:itemID="{4C778A9B-BA9A-4AA6-B548-F9EBC9872D52}"/>
</file>

<file path=customXml/itemProps3.xml><?xml version="1.0" encoding="utf-8"?>
<ds:datastoreItem xmlns:ds="http://schemas.openxmlformats.org/officeDocument/2006/customXml" ds:itemID="{2D37B34D-B0D9-4B4E-87BB-E7C975B8338E}"/>
</file>

<file path=customXml/itemProps4.xml><?xml version="1.0" encoding="utf-8"?>
<ds:datastoreItem xmlns:ds="http://schemas.openxmlformats.org/officeDocument/2006/customXml" ds:itemID="{A524B020-EA74-473C-9DA7-7BBBADBEAF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</dc:creator>
  <cp:lastModifiedBy>Pernille Træholt</cp:lastModifiedBy>
  <cp:revision>2</cp:revision>
  <dcterms:created xsi:type="dcterms:W3CDTF">2012-06-05T08:45:00Z</dcterms:created>
  <dcterms:modified xsi:type="dcterms:W3CDTF">2012-06-05T08:45:00Z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0x0101007D784E3797DDAD45840B897B71519D0E</vt:lpwstr>
  </property>
</Properties>
</file>